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259F3" w:rsidR="00203E7B" w:rsidP="00A25697" w:rsidRDefault="4FC9ACAA" w14:paraId="6E44372D" w14:textId="77777777">
      <w:pPr>
        <w:autoSpaceDE w:val="0"/>
        <w:autoSpaceDN w:val="0"/>
        <w:adjustRightInd w:val="0"/>
        <w:jc w:val="right"/>
      </w:pPr>
      <w:r w:rsidRPr="002259F3">
        <w:t>EELNÕU</w:t>
      </w:r>
    </w:p>
    <w:p w:rsidRPr="002259F3" w:rsidR="00203E7B" w:rsidP="00A25697" w:rsidRDefault="00DF42F4" w14:paraId="4A05A325" w14:textId="43EECF34">
      <w:pPr>
        <w:autoSpaceDE w:val="0"/>
        <w:autoSpaceDN w:val="0"/>
        <w:adjustRightInd w:val="0"/>
        <w:jc w:val="right"/>
      </w:pPr>
      <w:r>
        <w:t>25</w:t>
      </w:r>
      <w:r w:rsidRPr="002259F3" w:rsidR="003808E0">
        <w:t>.09</w:t>
      </w:r>
      <w:r w:rsidRPr="002259F3" w:rsidR="4FC9ACAA">
        <w:t>.2025</w:t>
      </w:r>
    </w:p>
    <w:p w:rsidRPr="002259F3" w:rsidR="00203E7B" w:rsidP="00A25697" w:rsidRDefault="00203E7B" w14:paraId="5550AE90" w14:textId="77777777">
      <w:pPr>
        <w:autoSpaceDE w:val="0"/>
        <w:autoSpaceDN w:val="0"/>
        <w:adjustRightInd w:val="0"/>
        <w:jc w:val="right"/>
        <w:rPr>
          <w:sz w:val="28"/>
          <w:szCs w:val="28"/>
        </w:rPr>
      </w:pPr>
    </w:p>
    <w:p w:rsidRPr="002259F3" w:rsidR="006D6D1D" w:rsidP="00A25697" w:rsidRDefault="006D6D1D" w14:paraId="4A206AC9" w14:textId="77777777">
      <w:pPr>
        <w:autoSpaceDE w:val="0"/>
        <w:autoSpaceDN w:val="0"/>
        <w:adjustRightInd w:val="0"/>
        <w:jc w:val="right"/>
        <w:rPr>
          <w:sz w:val="28"/>
          <w:szCs w:val="28"/>
        </w:rPr>
      </w:pPr>
    </w:p>
    <w:p w:rsidRPr="002259F3" w:rsidR="00FC2E09" w:rsidP="00A25697" w:rsidRDefault="4FC9ACAA" w14:paraId="24E03ED5" w14:textId="639E9E56">
      <w:pPr>
        <w:autoSpaceDE w:val="0"/>
        <w:autoSpaceDN w:val="0"/>
        <w:adjustRightInd w:val="0"/>
        <w:jc w:val="center"/>
        <w:rPr>
          <w:b/>
          <w:bCs/>
          <w:sz w:val="32"/>
          <w:szCs w:val="32"/>
        </w:rPr>
      </w:pPr>
      <w:r w:rsidRPr="002259F3">
        <w:rPr>
          <w:b/>
          <w:bCs/>
          <w:sz w:val="32"/>
          <w:szCs w:val="32"/>
        </w:rPr>
        <w:t xml:space="preserve">Ravikindlustuse seaduse </w:t>
      </w:r>
      <w:r w:rsidRPr="002259F3" w:rsidR="305B45D5">
        <w:rPr>
          <w:b/>
          <w:bCs/>
          <w:sz w:val="32"/>
          <w:szCs w:val="32"/>
        </w:rPr>
        <w:t>muutmise ja sellega seonduvalt teiste seaduste muutmis</w:t>
      </w:r>
      <w:r w:rsidRPr="002259F3" w:rsidR="003640C8">
        <w:rPr>
          <w:b/>
          <w:bCs/>
          <w:sz w:val="32"/>
          <w:szCs w:val="32"/>
        </w:rPr>
        <w:t>e</w:t>
      </w:r>
      <w:r w:rsidRPr="002259F3" w:rsidR="305B45D5">
        <w:rPr>
          <w:b/>
          <w:bCs/>
          <w:sz w:val="32"/>
          <w:szCs w:val="32"/>
        </w:rPr>
        <w:t xml:space="preserve"> </w:t>
      </w:r>
      <w:r w:rsidRPr="002259F3">
        <w:rPr>
          <w:b/>
          <w:bCs/>
          <w:sz w:val="32"/>
          <w:szCs w:val="32"/>
        </w:rPr>
        <w:t>seadus</w:t>
      </w:r>
      <w:r w:rsidRPr="002259F3" w:rsidR="6EAEBFBE">
        <w:rPr>
          <w:b/>
          <w:bCs/>
          <w:sz w:val="32"/>
          <w:szCs w:val="32"/>
        </w:rPr>
        <w:t xml:space="preserve"> </w:t>
      </w:r>
      <w:r w:rsidRPr="002259F3" w:rsidR="40F24568">
        <w:rPr>
          <w:b/>
          <w:bCs/>
          <w:sz w:val="32"/>
          <w:szCs w:val="32"/>
        </w:rPr>
        <w:t>(</w:t>
      </w:r>
      <w:proofErr w:type="spellStart"/>
      <w:r w:rsidRPr="002259F3" w:rsidR="001F6FDD">
        <w:rPr>
          <w:b/>
          <w:bCs/>
          <w:sz w:val="32"/>
          <w:szCs w:val="32"/>
        </w:rPr>
        <w:t>välisravi</w:t>
      </w:r>
      <w:proofErr w:type="spellEnd"/>
      <w:r w:rsidR="00A53A27">
        <w:rPr>
          <w:b/>
          <w:bCs/>
          <w:sz w:val="32"/>
          <w:szCs w:val="32"/>
        </w:rPr>
        <w:t xml:space="preserve"> ning</w:t>
      </w:r>
      <w:r w:rsidRPr="002259F3" w:rsidR="001F6FDD">
        <w:rPr>
          <w:b/>
          <w:bCs/>
          <w:sz w:val="32"/>
          <w:szCs w:val="32"/>
        </w:rPr>
        <w:t xml:space="preserve"> </w:t>
      </w:r>
      <w:commentRangeStart w:id="0"/>
      <w:del w:author="Mari Koik - JUSTDIGI" w:date="2025-10-10T14:05:00Z" w16du:dateUtc="2025-10-10T11:05:00Z" w:id="1">
        <w:r w:rsidRPr="002259F3" w:rsidDel="008330E4" w:rsidR="2D053DE4">
          <w:rPr>
            <w:b/>
            <w:bCs/>
            <w:sz w:val="32"/>
            <w:szCs w:val="32"/>
          </w:rPr>
          <w:delText>ultra-</w:delText>
        </w:r>
      </w:del>
      <w:proofErr w:type="spellStart"/>
      <w:ins w:author="Mari Koik - JUSTDIGI" w:date="2025-10-10T14:05:00Z" w16du:dateUtc="2025-10-10T11:05:00Z" w:id="2">
        <w:r w:rsidR="008330E4">
          <w:rPr>
            <w:b/>
            <w:bCs/>
            <w:sz w:val="32"/>
            <w:szCs w:val="32"/>
          </w:rPr>
          <w:t>üli</w:t>
        </w:r>
      </w:ins>
      <w:r w:rsidRPr="002259F3" w:rsidR="2D053DE4">
        <w:rPr>
          <w:b/>
          <w:bCs/>
          <w:sz w:val="32"/>
          <w:szCs w:val="32"/>
        </w:rPr>
        <w:t>harvik</w:t>
      </w:r>
      <w:proofErr w:type="spellEnd"/>
      <w:r w:rsidRPr="002259F3" w:rsidR="2D053DE4">
        <w:rPr>
          <w:b/>
          <w:bCs/>
          <w:sz w:val="32"/>
          <w:szCs w:val="32"/>
        </w:rPr>
        <w:t>-</w:t>
      </w:r>
      <w:commentRangeEnd w:id="0"/>
      <w:r w:rsidR="00A16B93">
        <w:rPr>
          <w:rStyle w:val="Kommentaariviide"/>
        </w:rPr>
        <w:commentReference w:id="0"/>
      </w:r>
      <w:r w:rsidRPr="002259F3" w:rsidR="2D053DE4">
        <w:rPr>
          <w:b/>
          <w:bCs/>
          <w:sz w:val="32"/>
          <w:szCs w:val="32"/>
        </w:rPr>
        <w:t xml:space="preserve">, </w:t>
      </w:r>
      <w:proofErr w:type="spellStart"/>
      <w:r w:rsidRPr="002259F3" w:rsidR="2D053DE4">
        <w:rPr>
          <w:b/>
          <w:bCs/>
          <w:sz w:val="32"/>
          <w:szCs w:val="32"/>
        </w:rPr>
        <w:t>ekstemporaalsed</w:t>
      </w:r>
      <w:proofErr w:type="spellEnd"/>
      <w:r w:rsidRPr="002259F3" w:rsidR="2D053DE4">
        <w:rPr>
          <w:b/>
          <w:bCs/>
          <w:sz w:val="32"/>
          <w:szCs w:val="32"/>
        </w:rPr>
        <w:t xml:space="preserve"> ja soodusravimid</w:t>
      </w:r>
      <w:r w:rsidRPr="002259F3" w:rsidR="2D554DE7">
        <w:rPr>
          <w:b/>
          <w:bCs/>
          <w:sz w:val="32"/>
          <w:szCs w:val="32"/>
        </w:rPr>
        <w:t>)</w:t>
      </w:r>
    </w:p>
    <w:p w:rsidRPr="002259F3" w:rsidR="00203E7B" w:rsidP="00A25697" w:rsidRDefault="00203E7B" w14:paraId="725556B9" w14:textId="77777777">
      <w:pPr>
        <w:jc w:val="both"/>
        <w:rPr>
          <w:b/>
          <w:bCs/>
        </w:rPr>
      </w:pPr>
    </w:p>
    <w:p w:rsidRPr="002259F3" w:rsidR="00A53A27" w:rsidP="00A53A27" w:rsidRDefault="00A53A27" w14:paraId="621A1315" w14:textId="77777777">
      <w:pPr>
        <w:jc w:val="both"/>
        <w:rPr>
          <w:b/>
          <w:bCs/>
        </w:rPr>
      </w:pPr>
      <w:r w:rsidRPr="002259F3">
        <w:rPr>
          <w:b/>
          <w:bCs/>
        </w:rPr>
        <w:t>§ 1.</w:t>
      </w:r>
      <w:r>
        <w:rPr>
          <w:b/>
          <w:bCs/>
        </w:rPr>
        <w:t xml:space="preserve"> </w:t>
      </w:r>
      <w:r w:rsidRPr="002259F3">
        <w:rPr>
          <w:b/>
          <w:bCs/>
        </w:rPr>
        <w:t>Ravikindlustuse seaduse muutmine</w:t>
      </w:r>
    </w:p>
    <w:p w:rsidRPr="002259F3" w:rsidR="00A53A27" w:rsidP="00A53A27" w:rsidRDefault="00A53A27" w14:paraId="1D5AEE90" w14:textId="77777777">
      <w:pPr>
        <w:jc w:val="both"/>
        <w:rPr>
          <w:i/>
          <w:iCs/>
        </w:rPr>
      </w:pPr>
    </w:p>
    <w:p w:rsidRPr="002259F3" w:rsidR="00A53A27" w:rsidP="00A53A27" w:rsidRDefault="00A53A27" w14:paraId="447ECD4C" w14:textId="77777777">
      <w:pPr>
        <w:jc w:val="both"/>
      </w:pPr>
      <w:r w:rsidRPr="002259F3">
        <w:t>Ravikindlustuse seaduses tehakse järgmised muudatused:</w:t>
      </w:r>
    </w:p>
    <w:p w:rsidRPr="002259F3" w:rsidR="00A53A27" w:rsidP="00A53A27" w:rsidRDefault="00A53A27" w14:paraId="4F96C549" w14:textId="77777777">
      <w:pPr>
        <w:jc w:val="both"/>
        <w:rPr>
          <w:i/>
          <w:iCs/>
        </w:rPr>
      </w:pPr>
    </w:p>
    <w:p w:rsidRPr="002259F3" w:rsidR="00A53A27" w:rsidP="00A53A27" w:rsidRDefault="00A53A27" w14:paraId="661B51D7" w14:textId="77777777">
      <w:pPr>
        <w:jc w:val="both"/>
      </w:pPr>
      <w:r w:rsidRPr="002259F3">
        <w:rPr>
          <w:b/>
          <w:bCs/>
        </w:rPr>
        <w:t>1)</w:t>
      </w:r>
      <w:r w:rsidRPr="002259F3">
        <w:t xml:space="preserve"> </w:t>
      </w:r>
      <w:r w:rsidRPr="002259F3">
        <w:rPr>
          <w:szCs w:val="24"/>
        </w:rPr>
        <w:t xml:space="preserve">paragrahvi 27 lõiget 3 täiendatakse pärast </w:t>
      </w:r>
      <w:r>
        <w:rPr>
          <w:szCs w:val="24"/>
        </w:rPr>
        <w:t>sõnu</w:t>
      </w:r>
      <w:r w:rsidRPr="002259F3">
        <w:rPr>
          <w:szCs w:val="24"/>
        </w:rPr>
        <w:t xml:space="preserve"> „osutada Eestis“ </w:t>
      </w:r>
      <w:r>
        <w:rPr>
          <w:szCs w:val="24"/>
        </w:rPr>
        <w:t>sõnadega</w:t>
      </w:r>
      <w:r w:rsidRPr="002259F3">
        <w:rPr>
          <w:szCs w:val="24"/>
        </w:rPr>
        <w:t xml:space="preserve"> „või kui taotletava tervishoiuteenuse osutamise peamiseks meetodiks on ravimi manustamine ja seda saab te</w:t>
      </w:r>
      <w:r>
        <w:rPr>
          <w:szCs w:val="24"/>
        </w:rPr>
        <w:t>ha</w:t>
      </w:r>
      <w:r w:rsidRPr="002259F3">
        <w:rPr>
          <w:szCs w:val="24"/>
        </w:rPr>
        <w:t xml:space="preserve"> Eestis“;</w:t>
      </w:r>
    </w:p>
    <w:p w:rsidRPr="002259F3" w:rsidR="00A53A27" w:rsidP="00A53A27" w:rsidRDefault="00A53A27" w14:paraId="411F9A85" w14:textId="77777777">
      <w:pPr>
        <w:jc w:val="both"/>
      </w:pPr>
    </w:p>
    <w:p w:rsidRPr="002259F3" w:rsidR="001C57EF" w:rsidP="00A53A27" w:rsidRDefault="00A53A27" w14:paraId="41A3766A" w14:textId="0C1781EC">
      <w:pPr>
        <w:jc w:val="both"/>
        <w:rPr>
          <w:szCs w:val="24"/>
        </w:rPr>
      </w:pPr>
      <w:r w:rsidRPr="002259F3">
        <w:rPr>
          <w:b/>
          <w:bCs/>
        </w:rPr>
        <w:t>2)</w:t>
      </w:r>
      <w:r w:rsidRPr="002259F3">
        <w:t xml:space="preserve"> </w:t>
      </w:r>
      <w:r w:rsidRPr="002259F3">
        <w:rPr>
          <w:szCs w:val="24"/>
        </w:rPr>
        <w:t>paragrahvi 27</w:t>
      </w:r>
      <w:r w:rsidRPr="002259F3">
        <w:rPr>
          <w:szCs w:val="24"/>
          <w:vertAlign w:val="superscript"/>
        </w:rPr>
        <w:t>1</w:t>
      </w:r>
      <w:r w:rsidRPr="002259F3">
        <w:rPr>
          <w:szCs w:val="24"/>
        </w:rPr>
        <w:t xml:space="preserve"> lõike 1 sissejuhatavat lauseosa täiendatakse pärast sõna „kui“ </w:t>
      </w:r>
      <w:r>
        <w:rPr>
          <w:szCs w:val="24"/>
        </w:rPr>
        <w:t>teksti</w:t>
      </w:r>
      <w:r w:rsidRPr="002259F3">
        <w:rPr>
          <w:szCs w:val="24"/>
        </w:rPr>
        <w:t xml:space="preserve">osaga </w:t>
      </w:r>
      <w:r w:rsidRPr="002259F3">
        <w:t>„</w:t>
      </w:r>
      <w:r w:rsidRPr="002259F3">
        <w:rPr>
          <w:szCs w:val="24"/>
        </w:rPr>
        <w:t xml:space="preserve">taotlus on esitatud koos käesoleva paragrahvi lõikes 2 nimetatud arstliku hinnanguga </w:t>
      </w:r>
      <w:del w:author="Mari Koik - JUSTDIGI" w:date="2025-10-10T12:43:00Z" w16du:dateUtc="2025-10-10T09:43:00Z" w:id="3">
        <w:r w:rsidRPr="002259F3" w:rsidDel="008769F3">
          <w:rPr>
            <w:szCs w:val="24"/>
          </w:rPr>
          <w:delText xml:space="preserve">ning </w:delText>
        </w:r>
      </w:del>
      <w:ins w:author="Mari Koik - JUSTDIGI" w:date="2025-10-10T12:43:00Z" w16du:dateUtc="2025-10-10T09:43:00Z" w:id="4">
        <w:r w:rsidR="008769F3">
          <w:rPr>
            <w:szCs w:val="24"/>
          </w:rPr>
          <w:t>ja</w:t>
        </w:r>
        <w:r w:rsidRPr="002259F3" w:rsidR="008769F3">
          <w:rPr>
            <w:szCs w:val="24"/>
          </w:rPr>
          <w:t xml:space="preserve"> </w:t>
        </w:r>
      </w:ins>
      <w:r w:rsidRPr="002259F3">
        <w:rPr>
          <w:szCs w:val="24"/>
        </w:rPr>
        <w:t>täidetud on järgmised tingimused</w:t>
      </w:r>
      <w:r>
        <w:rPr>
          <w:szCs w:val="24"/>
        </w:rPr>
        <w:t>“;</w:t>
      </w:r>
    </w:p>
    <w:p w:rsidRPr="002259F3" w:rsidR="00A53A27" w:rsidP="00A53A27" w:rsidRDefault="00A53A27" w14:paraId="2E0E1AA6" w14:textId="77777777">
      <w:pPr>
        <w:jc w:val="both"/>
        <w:rPr>
          <w:szCs w:val="24"/>
        </w:rPr>
      </w:pPr>
    </w:p>
    <w:p w:rsidRPr="002259F3" w:rsidR="00A53A27" w:rsidP="00A53A27" w:rsidRDefault="00A53A27" w14:paraId="6E211104" w14:textId="3D2B9906">
      <w:pPr>
        <w:autoSpaceDE w:val="0"/>
        <w:autoSpaceDN w:val="0"/>
        <w:adjustRightInd w:val="0"/>
        <w:jc w:val="both"/>
        <w:rPr>
          <w:szCs w:val="24"/>
        </w:rPr>
      </w:pPr>
      <w:r w:rsidRPr="002259F3">
        <w:rPr>
          <w:b/>
          <w:bCs/>
          <w:szCs w:val="24"/>
        </w:rPr>
        <w:t>3)</w:t>
      </w:r>
      <w:r w:rsidRPr="002259F3">
        <w:rPr>
          <w:szCs w:val="24"/>
        </w:rPr>
        <w:t xml:space="preserve"> paragrahvi 27</w:t>
      </w:r>
      <w:r w:rsidRPr="002259F3">
        <w:rPr>
          <w:szCs w:val="24"/>
          <w:vertAlign w:val="superscript"/>
        </w:rPr>
        <w:t>1</w:t>
      </w:r>
      <w:r w:rsidRPr="002259F3">
        <w:rPr>
          <w:szCs w:val="24"/>
        </w:rPr>
        <w:t xml:space="preserve"> lõike 1 punkt 4 tunnistatakse kehtetuks;</w:t>
      </w:r>
    </w:p>
    <w:p w:rsidRPr="002259F3" w:rsidR="00A53A27" w:rsidP="00A53A27" w:rsidRDefault="00A53A27" w14:paraId="0596C7EF" w14:textId="77777777">
      <w:pPr>
        <w:autoSpaceDE w:val="0"/>
        <w:autoSpaceDN w:val="0"/>
        <w:adjustRightInd w:val="0"/>
        <w:jc w:val="both"/>
        <w:rPr>
          <w:szCs w:val="24"/>
        </w:rPr>
      </w:pPr>
    </w:p>
    <w:p w:rsidRPr="002259F3" w:rsidR="00A53A27" w:rsidP="00A53A27" w:rsidRDefault="00A53A27" w14:paraId="0480CA82" w14:textId="1556C761">
      <w:pPr>
        <w:autoSpaceDE w:val="0"/>
        <w:autoSpaceDN w:val="0"/>
        <w:adjustRightInd w:val="0"/>
        <w:jc w:val="both"/>
        <w:rPr>
          <w:szCs w:val="24"/>
        </w:rPr>
      </w:pPr>
      <w:r w:rsidRPr="002259F3">
        <w:rPr>
          <w:b/>
          <w:bCs/>
          <w:szCs w:val="24"/>
        </w:rPr>
        <w:t>4)</w:t>
      </w:r>
      <w:r w:rsidRPr="002259F3">
        <w:rPr>
          <w:szCs w:val="24"/>
        </w:rPr>
        <w:t xml:space="preserve"> paragrahvi 27</w:t>
      </w:r>
      <w:r w:rsidRPr="002259F3">
        <w:rPr>
          <w:szCs w:val="24"/>
          <w:vertAlign w:val="superscript"/>
        </w:rPr>
        <w:t>1</w:t>
      </w:r>
      <w:r w:rsidRPr="002259F3">
        <w:rPr>
          <w:szCs w:val="24"/>
        </w:rPr>
        <w:t xml:space="preserve"> lõiget 1 täiendatakse punktiga 5 järgmises sõnastuses:</w:t>
      </w:r>
    </w:p>
    <w:p w:rsidRPr="002259F3" w:rsidR="00A53A27" w:rsidP="00A53A27" w:rsidRDefault="00A53A27" w14:paraId="5BE596EC" w14:textId="77777777">
      <w:pPr>
        <w:autoSpaceDE w:val="0"/>
        <w:autoSpaceDN w:val="0"/>
        <w:adjustRightInd w:val="0"/>
        <w:jc w:val="both"/>
        <w:rPr>
          <w:szCs w:val="24"/>
        </w:rPr>
      </w:pPr>
    </w:p>
    <w:p w:rsidRPr="002259F3" w:rsidR="00A53A27" w:rsidP="00A53A27" w:rsidRDefault="00A53A27" w14:paraId="11DBB055" w14:textId="77777777">
      <w:pPr>
        <w:autoSpaceDE w:val="0"/>
        <w:autoSpaceDN w:val="0"/>
        <w:adjustRightInd w:val="0"/>
        <w:jc w:val="both"/>
        <w:rPr>
          <w:szCs w:val="24"/>
        </w:rPr>
      </w:pPr>
      <w:r w:rsidRPr="002259F3">
        <w:t>„</w:t>
      </w:r>
      <w:r w:rsidRPr="002259F3">
        <w:rPr>
          <w:szCs w:val="24"/>
        </w:rPr>
        <w:t xml:space="preserve">5) taotletav tervishoiuteenus on kulutõhus ja vastab ravikindlustuse rahalistele </w:t>
      </w:r>
      <w:commentRangeStart w:id="5"/>
      <w:r w:rsidRPr="002259F3">
        <w:rPr>
          <w:szCs w:val="24"/>
        </w:rPr>
        <w:t>võimalustele</w:t>
      </w:r>
      <w:commentRangeEnd w:id="5"/>
      <w:r w:rsidR="00B35073">
        <w:rPr>
          <w:rStyle w:val="Kommentaariviide"/>
        </w:rPr>
        <w:commentReference w:id="5"/>
      </w:r>
      <w:r w:rsidRPr="002259F3">
        <w:rPr>
          <w:szCs w:val="24"/>
        </w:rPr>
        <w:t>.</w:t>
      </w:r>
      <w:r>
        <w:rPr>
          <w:szCs w:val="24"/>
        </w:rPr>
        <w:t>“</w:t>
      </w:r>
      <w:r w:rsidRPr="002259F3">
        <w:rPr>
          <w:szCs w:val="24"/>
        </w:rPr>
        <w:t>;</w:t>
      </w:r>
    </w:p>
    <w:p w:rsidRPr="002259F3" w:rsidR="00A53A27" w:rsidP="00A53A27" w:rsidRDefault="00A53A27" w14:paraId="34086321" w14:textId="77777777">
      <w:pPr>
        <w:autoSpaceDE w:val="0"/>
        <w:autoSpaceDN w:val="0"/>
        <w:adjustRightInd w:val="0"/>
        <w:jc w:val="both"/>
        <w:rPr>
          <w:szCs w:val="24"/>
        </w:rPr>
      </w:pPr>
    </w:p>
    <w:p w:rsidRPr="002259F3" w:rsidR="00A53A27" w:rsidP="00A53A27" w:rsidRDefault="00A53A27" w14:paraId="40CFAFF2" w14:textId="77777777">
      <w:pPr>
        <w:autoSpaceDE w:val="0"/>
        <w:autoSpaceDN w:val="0"/>
        <w:adjustRightInd w:val="0"/>
        <w:jc w:val="both"/>
        <w:rPr>
          <w:szCs w:val="24"/>
        </w:rPr>
      </w:pPr>
      <w:r w:rsidRPr="002259F3">
        <w:rPr>
          <w:b/>
          <w:bCs/>
          <w:szCs w:val="24"/>
        </w:rPr>
        <w:t>5)</w:t>
      </w:r>
      <w:r w:rsidRPr="002259F3">
        <w:rPr>
          <w:szCs w:val="24"/>
        </w:rPr>
        <w:t xml:space="preserve"> paragrahvi 27</w:t>
      </w:r>
      <w:r w:rsidRPr="002259F3">
        <w:rPr>
          <w:szCs w:val="24"/>
          <w:vertAlign w:val="superscript"/>
        </w:rPr>
        <w:t>1</w:t>
      </w:r>
      <w:r w:rsidRPr="002259F3">
        <w:rPr>
          <w:szCs w:val="24"/>
        </w:rPr>
        <w:t xml:space="preserve"> lõige 2 muudetakse </w:t>
      </w:r>
      <w:r>
        <w:rPr>
          <w:szCs w:val="24"/>
        </w:rPr>
        <w:t>ja</w:t>
      </w:r>
      <w:r w:rsidRPr="002259F3">
        <w:rPr>
          <w:szCs w:val="24"/>
        </w:rPr>
        <w:t xml:space="preserve"> sõnastatakse järgmiselt:</w:t>
      </w:r>
    </w:p>
    <w:p w:rsidRPr="002259F3" w:rsidR="00A53A27" w:rsidP="00A53A27" w:rsidRDefault="00A53A27" w14:paraId="7A9DB146" w14:textId="77777777">
      <w:pPr>
        <w:autoSpaceDE w:val="0"/>
        <w:autoSpaceDN w:val="0"/>
        <w:adjustRightInd w:val="0"/>
        <w:jc w:val="both"/>
        <w:rPr>
          <w:szCs w:val="24"/>
        </w:rPr>
      </w:pPr>
    </w:p>
    <w:p w:rsidRPr="002259F3" w:rsidR="00A53A27" w:rsidP="00A53A27" w:rsidRDefault="00A53A27" w14:paraId="0EA6CCE2" w14:textId="2084CF23">
      <w:pPr>
        <w:autoSpaceDE w:val="0"/>
        <w:autoSpaceDN w:val="0"/>
        <w:adjustRightInd w:val="0"/>
        <w:jc w:val="both"/>
        <w:rPr>
          <w:szCs w:val="24"/>
        </w:rPr>
      </w:pPr>
      <w:r w:rsidRPr="002259F3">
        <w:t>„</w:t>
      </w:r>
      <w:r w:rsidRPr="002259F3">
        <w:rPr>
          <w:szCs w:val="24"/>
        </w:rPr>
        <w:t xml:space="preserve">(2) Kindlustatud isiku vastavuse kohta käesoleva paragrahvi lõikes 1 nimetatud kriteeriumidele annavad hinnangu </w:t>
      </w:r>
      <w:del w:author="Mari Koik - JUSTDIGI" w:date="2025-10-10T14:17:00Z" w16du:dateUtc="2025-10-10T11:17:00Z" w:id="6">
        <w:r w:rsidRPr="00A15EF3" w:rsidDel="0064034B">
          <w:rPr>
            <w:szCs w:val="24"/>
          </w:rPr>
          <w:delText xml:space="preserve">vastava </w:delText>
        </w:r>
      </w:del>
      <w:ins w:author="Mari Koik - JUSTDIGI" w:date="2025-10-10T14:17:00Z" w16du:dateUtc="2025-10-10T11:17:00Z" w:id="7">
        <w:r w:rsidR="0064034B">
          <w:rPr>
            <w:szCs w:val="24"/>
          </w:rPr>
          <w:t>asjakohase</w:t>
        </w:r>
        <w:r w:rsidRPr="00A15EF3" w:rsidR="0064034B">
          <w:rPr>
            <w:szCs w:val="24"/>
          </w:rPr>
          <w:t xml:space="preserve"> </w:t>
        </w:r>
      </w:ins>
      <w:r w:rsidRPr="00A15EF3">
        <w:rPr>
          <w:szCs w:val="24"/>
        </w:rPr>
        <w:t xml:space="preserve">eriala </w:t>
      </w:r>
      <w:r>
        <w:rPr>
          <w:szCs w:val="24"/>
        </w:rPr>
        <w:t xml:space="preserve">omandanud </w:t>
      </w:r>
      <w:r w:rsidRPr="00A15EF3">
        <w:rPr>
          <w:szCs w:val="24"/>
        </w:rPr>
        <w:t>kolm eriarsti</w:t>
      </w:r>
      <w:r w:rsidRPr="002259F3">
        <w:rPr>
          <w:szCs w:val="24"/>
        </w:rPr>
        <w:t xml:space="preserve">, kellest üks on kindlustatud isikule tervishoiuteenust osutav eriarst. </w:t>
      </w:r>
      <w:r w:rsidRPr="00C55875">
        <w:rPr>
          <w:szCs w:val="24"/>
        </w:rPr>
        <w:t xml:space="preserve">Eriarstid peavad </w:t>
      </w:r>
      <w:r>
        <w:rPr>
          <w:szCs w:val="24"/>
        </w:rPr>
        <w:t>praktiseerima</w:t>
      </w:r>
      <w:r w:rsidRPr="00C55875">
        <w:rPr>
          <w:szCs w:val="24"/>
        </w:rPr>
        <w:t xml:space="preserve"> vähemalt kahe eri tervishoiuteenuse osutaja juures</w:t>
      </w:r>
      <w:r>
        <w:rPr>
          <w:szCs w:val="24"/>
        </w:rPr>
        <w:t>,</w:t>
      </w:r>
      <w:r w:rsidRPr="00C55875">
        <w:rPr>
          <w:szCs w:val="24"/>
        </w:rPr>
        <w:t xml:space="preserve"> välja arvatud juhul, kui Eestis ei osuta </w:t>
      </w:r>
      <w:r w:rsidRPr="00FC0470">
        <w:rPr>
          <w:szCs w:val="24"/>
        </w:rPr>
        <w:t>sama</w:t>
      </w:r>
      <w:r w:rsidRPr="00C55875">
        <w:rPr>
          <w:szCs w:val="24"/>
        </w:rPr>
        <w:t xml:space="preserve"> eriala teenust ükski teine tervishoiuteenuse osutaja</w:t>
      </w:r>
      <w:r>
        <w:rPr>
          <w:szCs w:val="24"/>
        </w:rPr>
        <w:t>.“;</w:t>
      </w:r>
    </w:p>
    <w:p w:rsidRPr="002259F3" w:rsidR="00A53A27" w:rsidP="00A53A27" w:rsidRDefault="00A53A27" w14:paraId="300EB6B8" w14:textId="77777777">
      <w:pPr>
        <w:autoSpaceDE w:val="0"/>
        <w:autoSpaceDN w:val="0"/>
        <w:adjustRightInd w:val="0"/>
        <w:jc w:val="both"/>
        <w:rPr>
          <w:szCs w:val="24"/>
        </w:rPr>
      </w:pPr>
    </w:p>
    <w:p w:rsidRPr="002259F3" w:rsidR="00A53A27" w:rsidP="00A53A27" w:rsidRDefault="00A53A27" w14:paraId="3F8488A9" w14:textId="77777777">
      <w:pPr>
        <w:autoSpaceDE w:val="0"/>
        <w:autoSpaceDN w:val="0"/>
        <w:adjustRightInd w:val="0"/>
        <w:jc w:val="both"/>
        <w:rPr>
          <w:szCs w:val="24"/>
        </w:rPr>
      </w:pPr>
      <w:r w:rsidRPr="002259F3">
        <w:rPr>
          <w:b/>
          <w:bCs/>
          <w:szCs w:val="24"/>
        </w:rPr>
        <w:t>6)</w:t>
      </w:r>
      <w:r w:rsidRPr="002259F3">
        <w:rPr>
          <w:szCs w:val="24"/>
        </w:rPr>
        <w:t xml:space="preserve"> </w:t>
      </w:r>
      <w:r w:rsidRPr="002259F3">
        <w:t>paragrahvi 41 lõiked 3 ja 4 muudetakse ning sõnastatakse järgmiselt:</w:t>
      </w:r>
    </w:p>
    <w:p w:rsidRPr="002259F3" w:rsidR="00A53A27" w:rsidP="00A53A27" w:rsidRDefault="00A53A27" w14:paraId="5A7B90BD" w14:textId="77777777">
      <w:pPr>
        <w:jc w:val="both"/>
      </w:pPr>
    </w:p>
    <w:p w:rsidRPr="002259F3" w:rsidR="00A53A27" w:rsidP="00A53A27" w:rsidRDefault="00A53A27" w14:paraId="516C783A" w14:textId="77777777">
      <w:pPr>
        <w:shd w:val="clear" w:color="auto" w:fill="FFFFFF" w:themeFill="background1"/>
        <w:jc w:val="both"/>
        <w:rPr>
          <w:lang w:eastAsia="et-EE"/>
        </w:rPr>
      </w:pPr>
      <w:r w:rsidRPr="002259F3">
        <w:rPr>
          <w:bdr w:val="none" w:color="auto" w:sz="0" w:space="0" w:frame="1"/>
          <w:lang w:eastAsia="et-EE"/>
          <w14:ligatures w14:val="none"/>
        </w:rPr>
        <w:t>„</w:t>
      </w:r>
      <w:r w:rsidRPr="002259F3">
        <w:rPr>
          <w:lang w:eastAsia="et-EE"/>
          <w14:ligatures w14:val="none"/>
        </w:rPr>
        <w:t xml:space="preserve">(3) Tervisekassa ei võta ravimi müügi eest tasu maksmise kohustust üle järgmiste hinnaosade </w:t>
      </w:r>
      <w:r>
        <w:rPr>
          <w:lang w:eastAsia="et-EE"/>
          <w14:ligatures w14:val="none"/>
        </w:rPr>
        <w:t>puhul</w:t>
      </w:r>
      <w:r w:rsidRPr="002259F3">
        <w:rPr>
          <w:lang w:eastAsia="et-EE"/>
          <w14:ligatures w14:val="none"/>
        </w:rPr>
        <w:t>:</w:t>
      </w:r>
      <w:bookmarkStart w:name="para41lg3p2" w:id="8"/>
    </w:p>
    <w:p w:rsidRPr="002259F3" w:rsidR="00A53A27" w:rsidP="00A53A27" w:rsidRDefault="00A53A27" w14:paraId="494D338B" w14:textId="488DB286">
      <w:pPr>
        <w:shd w:val="clear" w:color="auto" w:fill="FFFFFF" w:themeFill="background1"/>
        <w:jc w:val="both"/>
        <w:rPr>
          <w:lang w:eastAsia="et-EE"/>
        </w:rPr>
      </w:pPr>
      <w:r w:rsidRPr="002259F3">
        <w:rPr>
          <w:lang w:eastAsia="et-EE"/>
        </w:rPr>
        <w:t xml:space="preserve">1) omaosaluse </w:t>
      </w:r>
      <w:commentRangeStart w:id="9"/>
      <w:r w:rsidRPr="002259F3">
        <w:rPr>
          <w:lang w:eastAsia="et-EE"/>
        </w:rPr>
        <w:t xml:space="preserve">alusmäär </w:t>
      </w:r>
      <w:del w:author="Mari Koik - JUSTDIGI" w:date="2025-10-10T14:21:00Z" w16du:dateUtc="2025-10-10T11:21:00Z" w:id="10">
        <w:r w:rsidRPr="002259F3" w:rsidDel="00CE5625">
          <w:rPr>
            <w:lang w:eastAsia="et-EE"/>
          </w:rPr>
          <w:delText xml:space="preserve">ühe </w:delText>
        </w:r>
      </w:del>
      <w:r w:rsidRPr="002259F3">
        <w:rPr>
          <w:lang w:eastAsia="et-EE"/>
        </w:rPr>
        <w:t xml:space="preserve">retsepti </w:t>
      </w:r>
      <w:commentRangeEnd w:id="9"/>
      <w:r w:rsidR="00CE5625">
        <w:rPr>
          <w:rStyle w:val="Kommentaariviide"/>
        </w:rPr>
        <w:commentReference w:id="9"/>
      </w:r>
      <w:r w:rsidRPr="002259F3">
        <w:rPr>
          <w:lang w:eastAsia="et-EE"/>
        </w:rPr>
        <w:t>kohta;</w:t>
      </w:r>
      <w:bookmarkEnd w:id="8"/>
    </w:p>
    <w:p w:rsidRPr="002259F3" w:rsidR="00A53A27" w:rsidP="00A53A27" w:rsidRDefault="00A53A27" w14:paraId="31BF399B" w14:textId="77777777">
      <w:pPr>
        <w:shd w:val="clear" w:color="auto" w:fill="FFFFFF" w:themeFill="background1"/>
        <w:jc w:val="both"/>
      </w:pPr>
      <w:r w:rsidRPr="002259F3">
        <w:rPr>
          <w:lang w:eastAsia="et-EE"/>
          <w14:ligatures w14:val="none"/>
        </w:rPr>
        <w:t>2)</w:t>
      </w:r>
      <w:r>
        <w:rPr>
          <w:lang w:eastAsia="et-EE"/>
          <w14:ligatures w14:val="none"/>
        </w:rPr>
        <w:t xml:space="preserve"> </w:t>
      </w:r>
      <w:r w:rsidRPr="002259F3">
        <w:rPr>
          <w:lang w:eastAsia="et-EE"/>
          <w14:ligatures w14:val="none"/>
        </w:rPr>
        <w:t xml:space="preserve">jaemüügihinna osa, mis ületab piirhinda, hinnakokkuleppes </w:t>
      </w:r>
      <w:r>
        <w:rPr>
          <w:lang w:eastAsia="et-EE"/>
          <w14:ligatures w14:val="none"/>
        </w:rPr>
        <w:t>märgitud</w:t>
      </w:r>
      <w:r w:rsidRPr="002259F3">
        <w:rPr>
          <w:lang w:eastAsia="et-EE"/>
          <w14:ligatures w14:val="none"/>
        </w:rPr>
        <w:t xml:space="preserve"> hinda või </w:t>
      </w:r>
      <w:r w:rsidRPr="002259F3">
        <w:rPr>
          <w:lang w:eastAsia="et-EE"/>
        </w:rPr>
        <w:t xml:space="preserve">Euroopa Komisjoni ravimite </w:t>
      </w:r>
      <w:proofErr w:type="spellStart"/>
      <w:r w:rsidRPr="002259F3">
        <w:rPr>
          <w:lang w:eastAsia="et-EE"/>
        </w:rPr>
        <w:t>ühishankes</w:t>
      </w:r>
      <w:proofErr w:type="spellEnd"/>
      <w:r w:rsidRPr="002259F3">
        <w:rPr>
          <w:lang w:eastAsia="et-EE"/>
        </w:rPr>
        <w:t xml:space="preserve"> kujunenud hinda.</w:t>
      </w:r>
    </w:p>
    <w:p w:rsidRPr="002259F3" w:rsidR="00A53A27" w:rsidP="00A53A27" w:rsidRDefault="00A53A27" w14:paraId="1011CE8C" w14:textId="77777777">
      <w:pPr>
        <w:jc w:val="both"/>
      </w:pPr>
    </w:p>
    <w:p w:rsidRPr="002259F3" w:rsidR="00A53A27" w:rsidP="00A53A27" w:rsidRDefault="00A53A27" w14:paraId="162D7F2B" w14:textId="770256BE">
      <w:pPr>
        <w:shd w:val="clear" w:color="auto" w:fill="FFFFFF" w:themeFill="background1"/>
        <w:jc w:val="both"/>
        <w:rPr>
          <w:lang w:eastAsia="et-EE"/>
          <w14:ligatures w14:val="none"/>
        </w:rPr>
      </w:pPr>
      <w:r w:rsidRPr="002259F3">
        <w:rPr>
          <w:lang w:eastAsia="et-EE"/>
          <w14:ligatures w14:val="none"/>
        </w:rPr>
        <w:t xml:space="preserve">(4) Tervisekassa </w:t>
      </w:r>
      <w:del w:author="Mari Koik - JUSTDIGI" w:date="2025-10-10T11:43:00Z" w16du:dateUtc="2025-10-10T08:43:00Z" w:id="11">
        <w:r w:rsidRPr="002259F3" w:rsidDel="00F853CE">
          <w:rPr>
            <w:lang w:eastAsia="et-EE"/>
            <w14:ligatures w14:val="none"/>
          </w:rPr>
          <w:delText xml:space="preserve">poolt </w:delText>
        </w:r>
      </w:del>
      <w:r w:rsidRPr="002259F3">
        <w:rPr>
          <w:lang w:eastAsia="et-EE"/>
          <w14:ligatures w14:val="none"/>
        </w:rPr>
        <w:t xml:space="preserve">ülevõetava tasu maksmise kohustuse alusel tasumisele kuuluv summa </w:t>
      </w:r>
      <w:commentRangeStart w:id="12"/>
      <w:del w:author="Mari Koik - JUSTDIGI" w:date="2025-10-09T12:57:00Z" w16du:dateUtc="2025-10-09T09:57:00Z" w:id="13">
        <w:r w:rsidRPr="002259F3" w:rsidDel="00B45F95">
          <w:rPr>
            <w:lang w:eastAsia="et-EE"/>
            <w14:ligatures w14:val="none"/>
          </w:rPr>
          <w:delText>arvutatakse</w:delText>
        </w:r>
      </w:del>
      <w:ins w:author="Mari Koik - JUSTDIGI" w:date="2025-10-09T12:57:00Z" w16du:dateUtc="2025-10-09T09:57:00Z" w:id="14">
        <w:r w:rsidR="00B45F95">
          <w:rPr>
            <w:lang w:eastAsia="et-EE"/>
            <w14:ligatures w14:val="none"/>
          </w:rPr>
          <w:t>s</w:t>
        </w:r>
        <w:r w:rsidR="006845B8">
          <w:rPr>
            <w:lang w:eastAsia="et-EE"/>
            <w14:ligatures w14:val="none"/>
          </w:rPr>
          <w:t>aad</w:t>
        </w:r>
        <w:r w:rsidRPr="002259F3" w:rsidR="00B45F95">
          <w:rPr>
            <w:lang w:eastAsia="et-EE"/>
            <w14:ligatures w14:val="none"/>
          </w:rPr>
          <w:t>akse</w:t>
        </w:r>
      </w:ins>
      <w:ins w:author="Mari Koik - JUSTDIGI" w:date="2025-10-09T12:56:00Z" w16du:dateUtc="2025-10-09T09:56:00Z" w:id="15">
        <w:r w:rsidR="00522491">
          <w:rPr>
            <w:lang w:eastAsia="et-EE"/>
            <w14:ligatures w14:val="none"/>
          </w:rPr>
          <w:t xml:space="preserve">, </w:t>
        </w:r>
      </w:ins>
      <w:ins w:author="Mari Koik - JUSTDIGI" w:date="2025-10-09T12:57:00Z" w16du:dateUtc="2025-10-09T09:57:00Z" w:id="16">
        <w:r w:rsidR="006845B8">
          <w:rPr>
            <w:lang w:eastAsia="et-EE"/>
            <w14:ligatures w14:val="none"/>
          </w:rPr>
          <w:t>arvuta</w:t>
        </w:r>
      </w:ins>
      <w:ins w:author="Mari Koik - JUSTDIGI" w:date="2025-10-09T12:56:00Z" w16du:dateUtc="2025-10-09T09:56:00Z" w:id="17">
        <w:r w:rsidR="00522491">
          <w:rPr>
            <w:lang w:eastAsia="et-EE"/>
            <w14:ligatures w14:val="none"/>
          </w:rPr>
          <w:t>des</w:t>
        </w:r>
      </w:ins>
      <w:r w:rsidRPr="002259F3">
        <w:rPr>
          <w:lang w:eastAsia="et-EE"/>
          <w14:ligatures w14:val="none"/>
        </w:rPr>
        <w:t xml:space="preserve"> </w:t>
      </w:r>
      <w:commentRangeEnd w:id="12"/>
      <w:r w:rsidR="00B101D8">
        <w:rPr>
          <w:rStyle w:val="Kommentaariviide"/>
        </w:rPr>
        <w:commentReference w:id="12"/>
      </w:r>
      <w:r w:rsidRPr="002259F3">
        <w:rPr>
          <w:lang w:eastAsia="et-EE"/>
          <w14:ligatures w14:val="none"/>
        </w:rPr>
        <w:t xml:space="preserve">käesoleva seaduse § 44 lõigetes 2–5 nimetatud ravimite puhul vastavalt ravimite loetelus märgitud soodustuse protsendile piirhinna, hinnakokkuleppes märgitud hinna või Euroopa Komisjoni ravimite </w:t>
      </w:r>
      <w:proofErr w:type="spellStart"/>
      <w:r w:rsidRPr="002259F3">
        <w:rPr>
          <w:lang w:eastAsia="et-EE"/>
          <w14:ligatures w14:val="none"/>
        </w:rPr>
        <w:t>ühishankes</w:t>
      </w:r>
      <w:proofErr w:type="spellEnd"/>
      <w:r w:rsidRPr="002259F3">
        <w:rPr>
          <w:lang w:eastAsia="et-EE"/>
          <w14:ligatures w14:val="none"/>
        </w:rPr>
        <w:t xml:space="preserve"> kujunenud hinna ja omaosaluse alusmäära vahe</w:t>
      </w:r>
      <w:del w:author="Mari Koik - JUSTDIGI" w:date="2025-10-09T12:56:00Z" w16du:dateUtc="2025-10-09T09:56:00Z" w:id="18">
        <w:r w:rsidRPr="002259F3" w:rsidDel="00B45F95">
          <w:rPr>
            <w:lang w:eastAsia="et-EE"/>
            <w14:ligatures w14:val="none"/>
          </w:rPr>
          <w:delText>s</w:delText>
        </w:r>
      </w:del>
      <w:del w:author="Mari Koik - JUSTDIGI" w:date="2025-10-09T12:57:00Z" w16du:dateUtc="2025-10-09T09:57:00Z" w:id="19">
        <w:r w:rsidRPr="002259F3" w:rsidDel="00B45F95">
          <w:rPr>
            <w:lang w:eastAsia="et-EE"/>
            <w14:ligatures w14:val="none"/>
          </w:rPr>
          <w:delText>t</w:delText>
        </w:r>
      </w:del>
      <w:r w:rsidRPr="002259F3">
        <w:rPr>
          <w:lang w:eastAsia="et-EE"/>
          <w14:ligatures w14:val="none"/>
        </w:rPr>
        <w:t>.“;</w:t>
      </w:r>
    </w:p>
    <w:p w:rsidRPr="002259F3" w:rsidR="00A53A27" w:rsidP="00A53A27" w:rsidRDefault="00A53A27" w14:paraId="6A7451D6" w14:textId="77777777">
      <w:pPr>
        <w:jc w:val="both"/>
      </w:pPr>
    </w:p>
    <w:p w:rsidRPr="002259F3" w:rsidR="00A53A27" w:rsidP="00A53A27" w:rsidRDefault="00A53A27" w14:paraId="0B7467F2" w14:textId="77777777">
      <w:pPr>
        <w:jc w:val="both"/>
      </w:pPr>
      <w:r w:rsidRPr="002259F3">
        <w:rPr>
          <w:b/>
          <w:bCs/>
        </w:rPr>
        <w:t>7)</w:t>
      </w:r>
      <w:r w:rsidRPr="002259F3">
        <w:t xml:space="preserve"> paragrahvi 41 lõiked 5–6</w:t>
      </w:r>
      <w:r w:rsidRPr="002259F3">
        <w:rPr>
          <w:vertAlign w:val="superscript"/>
        </w:rPr>
        <w:t>1</w:t>
      </w:r>
      <w:r w:rsidRPr="002259F3">
        <w:t xml:space="preserve"> tunnistatakse kehtetuks;</w:t>
      </w:r>
    </w:p>
    <w:p w:rsidRPr="002259F3" w:rsidR="00B81172" w:rsidP="00A25697" w:rsidRDefault="00B81172" w14:paraId="098C9A8E" w14:textId="38377AFC">
      <w:pPr>
        <w:jc w:val="both"/>
      </w:pPr>
    </w:p>
    <w:p w:rsidRPr="002259F3" w:rsidR="00A53A27" w:rsidP="00A53A27" w:rsidRDefault="00A53A27" w14:paraId="224EC0B2" w14:textId="4FB37FEA">
      <w:pPr>
        <w:jc w:val="both"/>
      </w:pPr>
      <w:bookmarkStart w:name="para41lg6" w:id="20"/>
      <w:r>
        <w:rPr>
          <w:b/>
          <w:bCs/>
        </w:rPr>
        <w:t>8</w:t>
      </w:r>
      <w:r w:rsidRPr="002259F3">
        <w:rPr>
          <w:b/>
          <w:bCs/>
        </w:rPr>
        <w:t>)</w:t>
      </w:r>
      <w:r w:rsidRPr="002259F3">
        <w:t xml:space="preserve"> </w:t>
      </w:r>
      <w:r w:rsidRPr="0020138A">
        <w:t>paragrahvi</w:t>
      </w:r>
      <w:r w:rsidRPr="002259F3">
        <w:t xml:space="preserve"> 41 lõige 8 muudetakse ja sõnastatakse järgmiselt:</w:t>
      </w:r>
    </w:p>
    <w:p w:rsidRPr="002259F3" w:rsidR="00A53A27" w:rsidP="00A53A27" w:rsidRDefault="00A53A27" w14:paraId="42431F51" w14:textId="77777777">
      <w:pPr>
        <w:jc w:val="both"/>
      </w:pPr>
    </w:p>
    <w:p w:rsidRPr="002259F3" w:rsidR="00A53A27" w:rsidP="00A53A27" w:rsidRDefault="00A53A27" w14:paraId="2415382D" w14:textId="20DF3597">
      <w:pPr>
        <w:jc w:val="both"/>
      </w:pPr>
      <w:r w:rsidRPr="002259F3">
        <w:lastRenderedPageBreak/>
        <w:t>„(8) Tervisekassa võib kindlustatud isiku või tema seadusliku esindaja kirjalikul taotlusel</w:t>
      </w:r>
      <w:r w:rsidRPr="00EC63A3">
        <w:t>, mõjuvatel põhjustel</w:t>
      </w:r>
      <w:r w:rsidRPr="0044148A">
        <w:t xml:space="preserve">, kooskõlas käesoleva paragrahvi lõike 3 punktiga 1 </w:t>
      </w:r>
      <w:del w:author="Mari Koik - JUSTDIGI" w:date="2025-10-09T14:01:00Z" w16du:dateUtc="2025-10-09T11:01:00Z" w:id="21">
        <w:r w:rsidRPr="0044148A" w:rsidDel="00A34A18">
          <w:delText xml:space="preserve">ja </w:delText>
        </w:r>
      </w:del>
      <w:ins w:author="Mari Koik - JUSTDIGI" w:date="2025-10-09T14:01:00Z" w16du:dateUtc="2025-10-09T11:01:00Z" w:id="22">
        <w:r w:rsidR="00A34A18">
          <w:t>ning</w:t>
        </w:r>
        <w:r w:rsidRPr="0044148A" w:rsidR="00A34A18">
          <w:t xml:space="preserve"> </w:t>
        </w:r>
      </w:ins>
      <w:r w:rsidRPr="0044148A">
        <w:t>käesoleva seaduse § 43 lõikes 2 ning § 44 lõigetes 2 ja 3 sätestatud kriteeriume arvestades üle võtta</w:t>
      </w:r>
      <w:ins w:author="Mari Koik - JUSTDIGI" w:date="2025-10-09T14:41:00Z" w16du:dateUtc="2025-10-09T11:41:00Z" w:id="23">
        <w:r w:rsidR="00BE4C7C">
          <w:t xml:space="preserve"> </w:t>
        </w:r>
      </w:ins>
      <w:commentRangeStart w:id="24"/>
      <w:ins w:author="Mari Koik - JUSTDIGI" w:date="2025-10-09T14:45:00Z" w16du:dateUtc="2025-10-09T11:45:00Z" w:id="25">
        <w:r w:rsidR="00D70E81">
          <w:t>tasu</w:t>
        </w:r>
      </w:ins>
      <w:ins w:author="Mari Koik - JUSTDIGI" w:date="2025-10-10T11:44:00Z" w16du:dateUtc="2025-10-10T08:44:00Z" w:id="26">
        <w:r w:rsidR="00D22D3B">
          <w:t xml:space="preserve"> maks</w:t>
        </w:r>
      </w:ins>
      <w:ins w:author="Mari Koik - JUSTDIGI" w:date="2025-10-09T14:45:00Z" w16du:dateUtc="2025-10-09T11:45:00Z" w:id="27">
        <w:r w:rsidR="00D70E81">
          <w:t xml:space="preserve">mise kohustuse </w:t>
        </w:r>
      </w:ins>
      <w:ins w:author="Mari Koik - JUSTDIGI" w:date="2025-10-10T11:49:00Z" w16du:dateUtc="2025-10-10T08:49:00Z" w:id="28">
        <w:commentRangeEnd w:id="24"/>
        <w:r w:rsidR="00AE13D1">
          <w:rPr>
            <w:rStyle w:val="Kommentaariviide"/>
          </w:rPr>
          <w:commentReference w:id="24"/>
        </w:r>
      </w:ins>
      <w:ins w:author="Mari Koik - JUSTDIGI" w:date="2025-10-09T14:43:00Z" w16du:dateUtc="2025-10-09T11:43:00Z" w:id="29">
        <w:r w:rsidR="002B4E22">
          <w:t>järgmiste ravimite ja</w:t>
        </w:r>
      </w:ins>
      <w:ins w:author="Mari Koik - JUSTDIGI" w:date="2025-10-09T15:01:00Z" w16du:dateUtc="2025-10-09T12:01:00Z" w:id="30">
        <w:r w:rsidR="009E398A">
          <w:t>e</w:t>
        </w:r>
      </w:ins>
      <w:ins w:author="Mari Koik - JUSTDIGI" w:date="2025-10-09T14:43:00Z" w16du:dateUtc="2025-10-09T11:43:00Z" w:id="31">
        <w:r w:rsidR="002B4E22">
          <w:t>müügi</w:t>
        </w:r>
        <w:r w:rsidR="00533209">
          <w:t>hinna osa eest</w:t>
        </w:r>
      </w:ins>
      <w:r>
        <w:t>:</w:t>
      </w:r>
    </w:p>
    <w:p w:rsidRPr="00325657" w:rsidR="00A53A27" w:rsidP="00A53A27" w:rsidRDefault="00A53A27" w14:paraId="5D18D057" w14:textId="7F43F3F5">
      <w:pPr>
        <w:jc w:val="both"/>
      </w:pPr>
      <w:r w:rsidRPr="00325657">
        <w:t xml:space="preserve">1) </w:t>
      </w:r>
      <w:r w:rsidRPr="0044148A">
        <w:t>kindlustatud isiku</w:t>
      </w:r>
      <w:r w:rsidRPr="00325657">
        <w:t xml:space="preserve"> ambulatoorseks raviks </w:t>
      </w:r>
      <w:r>
        <w:t>vajalik</w:t>
      </w:r>
      <w:del w:author="Mari Koik - JUSTDIGI" w:date="2025-10-09T14:56:00Z" w16du:dateUtc="2025-10-09T11:56:00Z" w:id="32">
        <w:r w:rsidDel="00A43E6C">
          <w:delText>u</w:delText>
        </w:r>
      </w:del>
      <w:r>
        <w:t xml:space="preserve">, </w:t>
      </w:r>
      <w:r w:rsidRPr="00325657">
        <w:t xml:space="preserve">ravimite loetellu kantud </w:t>
      </w:r>
      <w:r>
        <w:t>ravim</w:t>
      </w:r>
      <w:del w:author="Mari Koik - JUSTDIGI" w:date="2025-10-09T14:43:00Z" w16du:dateUtc="2025-10-09T11:43:00Z" w:id="33">
        <w:r w:rsidDel="00533209">
          <w:delText>i</w:delText>
        </w:r>
      </w:del>
      <w:r>
        <w:t>,</w:t>
      </w:r>
      <w:r w:rsidRPr="00325657">
        <w:t xml:space="preserve"> müügiloata ravim</w:t>
      </w:r>
      <w:del w:author="Mari Koik - JUSTDIGI" w:date="2025-10-09T14:43:00Z" w16du:dateUtc="2025-10-09T11:43:00Z" w:id="34">
        <w:r w:rsidRPr="00325657" w:rsidDel="00533209">
          <w:delText>i</w:delText>
        </w:r>
      </w:del>
      <w:r w:rsidRPr="00325657">
        <w:t xml:space="preserve"> </w:t>
      </w:r>
      <w:del w:author="Mari Koik - JUSTDIGI" w:date="2025-10-09T14:56:00Z" w16du:dateUtc="2025-10-09T11:56:00Z" w:id="35">
        <w:r w:rsidRPr="00325657" w:rsidDel="0040789A">
          <w:delText xml:space="preserve">või </w:delText>
        </w:r>
      </w:del>
      <w:ins w:author="Mari Koik - JUSTDIGI" w:date="2025-10-09T14:56:00Z" w16du:dateUtc="2025-10-09T11:56:00Z" w:id="36">
        <w:r w:rsidR="0040789A">
          <w:t>ja</w:t>
        </w:r>
        <w:r w:rsidRPr="00325657" w:rsidR="0040789A">
          <w:t xml:space="preserve"> </w:t>
        </w:r>
      </w:ins>
      <w:r w:rsidRPr="00325657">
        <w:t xml:space="preserve">standardiseeritud </w:t>
      </w:r>
      <w:proofErr w:type="spellStart"/>
      <w:r w:rsidRPr="00325657">
        <w:t>ekstemporaal</w:t>
      </w:r>
      <w:ins w:author="Mari Koik - JUSTDIGI" w:date="2025-10-09T14:48:00Z" w16du:dateUtc="2025-10-09T11:48:00Z" w:id="37">
        <w:r w:rsidR="009F67D9">
          <w:t>n</w:t>
        </w:r>
      </w:ins>
      <w:del w:author="Mari Koik - JUSTDIGI" w:date="2025-10-09T14:48:00Z" w16du:dateUtc="2025-10-09T11:48:00Z" w:id="38">
        <w:r w:rsidRPr="00325657" w:rsidDel="009F67D9">
          <w:delText>s</w:delText>
        </w:r>
      </w:del>
      <w:r w:rsidRPr="00325657">
        <w:t>e</w:t>
      </w:r>
      <w:proofErr w:type="spellEnd"/>
      <w:r w:rsidRPr="00325657">
        <w:t xml:space="preserve"> ravim</w:t>
      </w:r>
      <w:del w:author="Mari Koik - JUSTDIGI" w:date="2025-10-09T14:43:00Z" w16du:dateUtc="2025-10-09T11:43:00Z" w:id="39">
        <w:r w:rsidRPr="00325657" w:rsidDel="00533209">
          <w:delText>i jaemüügihinna osa</w:delText>
        </w:r>
      </w:del>
      <w:r w:rsidRPr="00325657">
        <w:t>, kui taotlusele on lisatud kindlustatud isikut raviva arsti kirjalik seisukoht;</w:t>
      </w:r>
    </w:p>
    <w:p w:rsidRPr="00C157AF" w:rsidR="00A53A27" w:rsidP="00A53A27" w:rsidRDefault="00A53A27" w14:paraId="1BFD8A13" w14:textId="24857BBB">
      <w:pPr>
        <w:jc w:val="both"/>
      </w:pPr>
      <w:r w:rsidRPr="00C157AF">
        <w:t xml:space="preserve">2) </w:t>
      </w:r>
      <w:r w:rsidRPr="0044148A">
        <w:t>kindlustatud isiku</w:t>
      </w:r>
      <w:r w:rsidRPr="00C157AF">
        <w:t xml:space="preserve"> raviks </w:t>
      </w:r>
      <w:r>
        <w:t>vajalik</w:t>
      </w:r>
      <w:del w:author="Mari Koik - JUSTDIGI" w:date="2025-10-09T14:48:00Z" w16du:dateUtc="2025-10-09T11:48:00Z" w:id="40">
        <w:r w:rsidDel="009F67D9">
          <w:delText>u</w:delText>
        </w:r>
      </w:del>
      <w:ins w:author="Mari Koik - JUSTDIGI" w:date="2025-10-10T14:10:00Z" w16du:dateUtc="2025-10-10T11:10:00Z" w:id="41">
        <w:r w:rsidR="00157D41">
          <w:t>,</w:t>
        </w:r>
      </w:ins>
      <w:r w:rsidRPr="00C157AF">
        <w:t xml:space="preserve"> </w:t>
      </w:r>
      <w:del w:author="Mari Koik - JUSTDIGI" w:date="2025-10-09T14:03:00Z" w16du:dateUtc="2025-10-09T11:03:00Z" w:id="42">
        <w:r w:rsidRPr="00C157AF" w:rsidDel="00AA64AB">
          <w:delText>ultra-</w:delText>
        </w:r>
      </w:del>
      <w:del w:author="Mari Koik - JUSTDIGI" w:date="2025-10-09T14:53:00Z" w16du:dateUtc="2025-10-09T11:53:00Z" w:id="43">
        <w:r w:rsidRPr="00C157AF" w:rsidDel="002945E2">
          <w:delText>harvikravim</w:delText>
        </w:r>
      </w:del>
      <w:del w:author="Mari Koik - JUSTDIGI" w:date="2025-10-09T14:49:00Z" w16du:dateUtc="2025-10-09T11:49:00Z" w:id="44">
        <w:r w:rsidRPr="00C157AF" w:rsidDel="009F67D9">
          <w:delText>i</w:delText>
        </w:r>
      </w:del>
      <w:del w:author="Mari Koik - JUSTDIGI" w:date="2025-10-09T14:05:00Z" w16du:dateUtc="2025-10-09T11:05:00Z" w:id="45">
        <w:r w:rsidRPr="00C157AF" w:rsidDel="00D754BA">
          <w:delText xml:space="preserve">, mis </w:delText>
        </w:r>
      </w:del>
      <w:del w:author="Mari Koik - JUSTDIGI" w:date="2025-10-09T14:47:00Z" w16du:dateUtc="2025-10-09T11:47:00Z" w:id="46">
        <w:r w:rsidRPr="00C157AF" w:rsidDel="004C2BCB">
          <w:delText>on</w:delText>
        </w:r>
      </w:del>
      <w:del w:author="Mari Koik - JUSTDIGI" w:date="2025-10-09T14:46:00Z" w16du:dateUtc="2025-10-09T11:46:00Z" w:id="47">
        <w:r w:rsidRPr="00C157AF" w:rsidDel="00D70E81">
          <w:delText xml:space="preserve"> </w:delText>
        </w:r>
      </w:del>
      <w:r w:rsidRPr="00C157AF">
        <w:t xml:space="preserve">Eestis kõige rohkem viit inimest miljonist mõjutava eluohtliku </w:t>
      </w:r>
      <w:ins w:author="Mari Koik - JUSTDIGI" w:date="2025-10-09T14:50:00Z" w16du:dateUtc="2025-10-09T11:50:00Z" w:id="48">
        <w:r w:rsidR="001638CB">
          <w:t xml:space="preserve">haiguse </w:t>
        </w:r>
      </w:ins>
      <w:r w:rsidRPr="00C157AF">
        <w:t>või raske kroonilise haiguse, mi</w:t>
      </w:r>
      <w:ins w:author="Mari Koik - JUSTDIGI" w:date="2025-10-09T15:20:00Z" w16du:dateUtc="2025-10-09T12:20:00Z" w:id="49">
        <w:r w:rsidR="00131C63">
          <w:t>s</w:t>
        </w:r>
      </w:ins>
      <w:del w:author="Mari Koik - JUSTDIGI" w:date="2025-10-09T15:20:00Z" w16du:dateUtc="2025-10-09T12:20:00Z" w:id="50">
        <w:r w:rsidRPr="00C157AF" w:rsidDel="00BB008B">
          <w:delText>lle korral</w:delText>
        </w:r>
      </w:del>
      <w:r w:rsidRPr="00C157AF">
        <w:t xml:space="preserve"> ei ole </w:t>
      </w:r>
      <w:del w:author="Mari Koik - JUSTDIGI" w:date="2025-10-09T15:20:00Z" w16du:dateUtc="2025-10-09T12:20:00Z" w:id="51">
        <w:r w:rsidRPr="00C157AF" w:rsidDel="00BB008B">
          <w:delText xml:space="preserve">tegu </w:delText>
        </w:r>
      </w:del>
      <w:r w:rsidRPr="00C157AF">
        <w:t>haiguse kitsam</w:t>
      </w:r>
      <w:del w:author="Mari Koik - JUSTDIGI" w:date="2025-10-09T15:20:00Z" w16du:dateUtc="2025-10-09T12:20:00Z" w:id="52">
        <w:r w:rsidRPr="00C157AF" w:rsidDel="00BB008B">
          <w:delText>a</w:delText>
        </w:r>
      </w:del>
      <w:r w:rsidRPr="00C157AF">
        <w:t xml:space="preserve"> alarühm</w:t>
      </w:r>
      <w:del w:author="Mari Koik - JUSTDIGI" w:date="2025-10-09T15:20:00Z" w16du:dateUtc="2025-10-09T12:20:00Z" w:id="53">
        <w:r w:rsidRPr="00C157AF" w:rsidDel="00BB008B">
          <w:delText>aga</w:delText>
        </w:r>
      </w:del>
      <w:r w:rsidRPr="00C157AF">
        <w:t>, diagnoosimiseks, ennetamiseks või raviks kasutatav ravim</w:t>
      </w:r>
      <w:ins w:author="Mari Koik - JUSTDIGI" w:date="2025-10-09T14:51:00Z" w16du:dateUtc="2025-10-09T11:51:00Z" w:id="54">
        <w:r w:rsidR="00020A14">
          <w:t xml:space="preserve"> (</w:t>
        </w:r>
      </w:ins>
      <w:commentRangeStart w:id="55"/>
      <w:ins w:author="Mari Koik - JUSTDIGI" w:date="2025-10-09T14:57:00Z" w16du:dateUtc="2025-10-09T11:57:00Z" w:id="56">
        <w:r w:rsidR="003154E6">
          <w:t xml:space="preserve">edaspidi </w:t>
        </w:r>
      </w:ins>
      <w:proofErr w:type="spellStart"/>
      <w:ins w:author="Mari Koik - JUSTDIGI" w:date="2025-10-09T14:51:00Z" w16du:dateUtc="2025-10-09T11:51:00Z" w:id="57">
        <w:r w:rsidRPr="003154E6" w:rsidR="00020A14">
          <w:rPr>
            <w:i/>
            <w:iCs/>
            <w:rPrChange w:author="Mari Koik - JUSTDIGI" w:date="2025-10-09T14:57:00Z" w16du:dateUtc="2025-10-09T11:57:00Z" w:id="58">
              <w:rPr/>
            </w:rPrChange>
          </w:rPr>
          <w:t>üliharvikravim</w:t>
        </w:r>
      </w:ins>
      <w:proofErr w:type="spellEnd"/>
      <w:ins w:author="Mari Koik - JUSTDIGI" w:date="2025-10-10T12:29:00Z" w16du:dateUtc="2025-10-10T09:29:00Z" w:id="59">
        <w:commentRangeEnd w:id="55"/>
        <w:r w:rsidR="00402733">
          <w:rPr>
            <w:rStyle w:val="Kommentaariviide"/>
          </w:rPr>
          <w:commentReference w:id="55"/>
        </w:r>
      </w:ins>
      <w:ins w:author="Mari Koik - JUSTDIGI" w:date="2025-10-09T14:51:00Z" w16du:dateUtc="2025-10-09T11:51:00Z" w:id="60">
        <w:r w:rsidR="00020A14">
          <w:t>)</w:t>
        </w:r>
      </w:ins>
      <w:r w:rsidRPr="00C157AF">
        <w:t xml:space="preserve">, </w:t>
      </w:r>
      <w:del w:author="Mari Koik - JUSTDIGI" w:date="2025-10-09T14:05:00Z" w16du:dateUtc="2025-10-09T11:05:00Z" w:id="61">
        <w:r w:rsidRPr="00C157AF" w:rsidDel="00976CEC">
          <w:delText xml:space="preserve">jaemüügihinna osa, </w:delText>
        </w:r>
      </w:del>
      <w:r w:rsidRPr="00C157AF">
        <w:t>kui taotlusele on lisatud sell</w:t>
      </w:r>
      <w:ins w:author="Mari Koik - JUSTDIGI" w:date="2025-10-09T15:23:00Z" w16du:dateUtc="2025-10-09T12:23:00Z" w:id="62">
        <w:r w:rsidR="00BA00B6">
          <w:t>is</w:t>
        </w:r>
      </w:ins>
      <w:r w:rsidRPr="00C157AF">
        <w:t xml:space="preserve">e eksperdikomisjoni otsus, kuhu kuuluvad kindlustatud isikut raviv arst ja vähemalt üks </w:t>
      </w:r>
      <w:del w:author="Mari Koik - JUSTDIGI" w:date="2025-10-10T14:24:00Z" w16du:dateUtc="2025-10-10T11:24:00Z" w:id="63">
        <w:r w:rsidRPr="00C157AF" w:rsidDel="00224316">
          <w:delText xml:space="preserve">vastava </w:delText>
        </w:r>
      </w:del>
      <w:ins w:author="Mari Koik - JUSTDIGI" w:date="2025-10-10T14:24:00Z" w16du:dateUtc="2025-10-10T11:24:00Z" w:id="64">
        <w:r w:rsidR="00224316">
          <w:t>asjakohase</w:t>
        </w:r>
        <w:r w:rsidRPr="00C157AF" w:rsidR="00224316">
          <w:t xml:space="preserve"> </w:t>
        </w:r>
      </w:ins>
      <w:r w:rsidRPr="00C157AF">
        <w:t xml:space="preserve">eriala </w:t>
      </w:r>
      <w:r>
        <w:t>omandanud eri</w:t>
      </w:r>
      <w:r w:rsidRPr="00C157AF">
        <w:t>arst</w:t>
      </w:r>
      <w:r>
        <w:t>.“;</w:t>
      </w:r>
    </w:p>
    <w:p w:rsidRPr="00C157AF" w:rsidR="00A53A27" w:rsidP="00A53A27" w:rsidRDefault="00A53A27" w14:paraId="68A6C707" w14:textId="77777777">
      <w:pPr>
        <w:jc w:val="both"/>
      </w:pPr>
    </w:p>
    <w:p w:rsidRPr="002259F3" w:rsidR="00A53A27" w:rsidP="00A53A27" w:rsidRDefault="00A53A27" w14:paraId="612E465C" w14:textId="4996F2C7">
      <w:pPr>
        <w:jc w:val="both"/>
        <w:rPr>
          <w:i/>
          <w:iCs/>
        </w:rPr>
      </w:pPr>
      <w:r w:rsidRPr="00C157AF">
        <w:rPr>
          <w:b/>
          <w:bCs/>
        </w:rPr>
        <w:t>9)</w:t>
      </w:r>
      <w:r w:rsidRPr="00C157AF">
        <w:t xml:space="preserve"> paragrahvi 41 täiendatakse lõikega 9 järgmises sõnastuses:</w:t>
      </w:r>
    </w:p>
    <w:p w:rsidRPr="002259F3" w:rsidR="00A53A27" w:rsidP="00A53A27" w:rsidRDefault="00A53A27" w14:paraId="474E2A10" w14:textId="77777777">
      <w:pPr>
        <w:jc w:val="both"/>
      </w:pPr>
    </w:p>
    <w:p w:rsidRPr="002259F3" w:rsidR="00A53A27" w:rsidP="00A53A27" w:rsidRDefault="00A53A27" w14:paraId="1CB07E35" w14:textId="64156F30">
      <w:pPr>
        <w:jc w:val="both"/>
      </w:pPr>
      <w:r w:rsidRPr="002259F3">
        <w:t xml:space="preserve">„(9) </w:t>
      </w:r>
      <w:commentRangeStart w:id="65"/>
      <w:del w:author="Mari Koik - JUSTDIGI" w:date="2025-10-09T14:59:00Z" w16du:dateUtc="2025-10-09T11:59:00Z" w:id="66">
        <w:r w:rsidRPr="002259F3" w:rsidDel="001620BB">
          <w:delText xml:space="preserve">Tervisekassa sõlmib </w:delText>
        </w:r>
        <w:r w:rsidDel="001620BB">
          <w:delText>k</w:delText>
        </w:r>
      </w:del>
      <w:ins w:author="Mari Koik - JUSTDIGI" w:date="2025-10-09T14:59:00Z" w16du:dateUtc="2025-10-09T11:59:00Z" w:id="67">
        <w:r w:rsidR="001620BB">
          <w:t>K</w:t>
        </w:r>
      </w:ins>
      <w:r w:rsidRPr="002259F3">
        <w:t>äesoleva paragrahvi lõike 8 punktis 2</w:t>
      </w:r>
      <w:r w:rsidRPr="002259F3">
        <w:rPr>
          <w:vertAlign w:val="superscript"/>
        </w:rPr>
        <w:t xml:space="preserve"> </w:t>
      </w:r>
      <w:r w:rsidRPr="002259F3">
        <w:t>viidatud juh</w:t>
      </w:r>
      <w:r>
        <w:t>ul</w:t>
      </w:r>
      <w:r w:rsidRPr="002259F3">
        <w:t xml:space="preserve"> </w:t>
      </w:r>
      <w:ins w:author="Mari Koik - JUSTDIGI" w:date="2025-10-09T14:59:00Z" w16du:dateUtc="2025-10-09T11:59:00Z" w:id="68">
        <w:r w:rsidRPr="002259F3" w:rsidR="001620BB">
          <w:t xml:space="preserve">sõlmib Tervisekassa </w:t>
        </w:r>
      </w:ins>
      <w:del w:author="Mari Koik - JUSTDIGI" w:date="2025-10-10T13:06:00Z" w16du:dateUtc="2025-10-10T10:06:00Z" w:id="69">
        <w:r w:rsidRPr="002259F3" w:rsidDel="00EF4CC3">
          <w:delText>käesoleva seaduse § 45 lõike</w:delText>
        </w:r>
        <w:r w:rsidDel="00EF4CC3">
          <w:delText>s 2 sätestatud</w:delText>
        </w:r>
        <w:r w:rsidRPr="002259F3" w:rsidDel="00EF4CC3">
          <w:delText xml:space="preserve"> tingimustel </w:delText>
        </w:r>
      </w:del>
      <w:r w:rsidRPr="002259F3">
        <w:t xml:space="preserve">müügiloaga </w:t>
      </w:r>
      <w:del w:author="Mari Koik - JUSTDIGI" w:date="2025-10-09T14:57:00Z" w16du:dateUtc="2025-10-09T11:57:00Z" w:id="70">
        <w:r w:rsidRPr="002259F3" w:rsidDel="003154E6">
          <w:delText>ultra-</w:delText>
        </w:r>
      </w:del>
      <w:proofErr w:type="spellStart"/>
      <w:ins w:author="Mari Koik - JUSTDIGI" w:date="2025-10-09T14:57:00Z" w16du:dateUtc="2025-10-09T11:57:00Z" w:id="71">
        <w:r w:rsidR="003154E6">
          <w:t>üli</w:t>
        </w:r>
      </w:ins>
      <w:r w:rsidRPr="002259F3">
        <w:t>harvikravimi</w:t>
      </w:r>
      <w:proofErr w:type="spellEnd"/>
      <w:del w:author="Mari Koik - JUSTDIGI" w:date="2025-10-09T15:01:00Z" w16du:dateUtc="2025-10-09T12:01:00Z" w:id="72">
        <w:r w:rsidRPr="002259F3" w:rsidDel="000E07CB">
          <w:delText>te</w:delText>
        </w:r>
      </w:del>
      <w:r w:rsidRPr="002259F3">
        <w:t xml:space="preserve"> </w:t>
      </w:r>
      <w:del w:author="Mari Koik - JUSTDIGI" w:date="2025-10-09T15:01:00Z" w16du:dateUtc="2025-10-09T12:01:00Z" w:id="73">
        <w:r w:rsidDel="000E07CB">
          <w:delText>puhul</w:delText>
        </w:r>
        <w:r w:rsidRPr="002259F3" w:rsidDel="000E07CB">
          <w:delText xml:space="preserve"> ravimi</w:delText>
        </w:r>
      </w:del>
      <w:r w:rsidRPr="002259F3">
        <w:t xml:space="preserve">tootja või </w:t>
      </w:r>
      <w:del w:author="Mari Koik - JUSTDIGI" w:date="2025-10-09T14:59:00Z" w16du:dateUtc="2025-10-09T11:59:00Z" w:id="74">
        <w:r w:rsidRPr="002259F3" w:rsidDel="00C84068">
          <w:delText xml:space="preserve">väljastatud </w:delText>
        </w:r>
      </w:del>
      <w:del w:author="Mari Koik - JUSTDIGI" w:date="2025-10-09T15:01:00Z" w16du:dateUtc="2025-10-09T12:01:00Z" w:id="75">
        <w:r w:rsidRPr="002259F3" w:rsidDel="000E07CB">
          <w:delText xml:space="preserve">ravimi </w:delText>
        </w:r>
      </w:del>
      <w:ins w:author="Mari Koik - JUSTDIGI" w:date="2025-10-09T15:01:00Z" w16du:dateUtc="2025-10-09T12:01:00Z" w:id="76">
        <w:r w:rsidR="000E07CB">
          <w:t xml:space="preserve">selle </w:t>
        </w:r>
      </w:ins>
      <w:r w:rsidRPr="002259F3">
        <w:t xml:space="preserve">müügiluba omava isikuga </w:t>
      </w:r>
      <w:del w:author="Mari Koik - JUSTDIGI" w:date="2025-10-10T13:02:00Z" w16du:dateUtc="2025-10-10T10:02:00Z" w:id="77">
        <w:r w:rsidRPr="002259F3" w:rsidDel="00E854AB">
          <w:delText xml:space="preserve">kokkuleppe </w:delText>
        </w:r>
      </w:del>
      <w:r w:rsidRPr="002259F3">
        <w:t>jaemüügi</w:t>
      </w:r>
      <w:del w:author="Mari Koik - JUSTDIGI" w:date="2025-10-09T15:03:00Z" w16du:dateUtc="2025-10-09T12:03:00Z" w:id="78">
        <w:r w:rsidRPr="002259F3" w:rsidDel="00B52205">
          <w:delText xml:space="preserve"> </w:delText>
        </w:r>
      </w:del>
      <w:r w:rsidRPr="002259F3">
        <w:t>hinna osa</w:t>
      </w:r>
      <w:ins w:author="Mari Koik - JUSTDIGI" w:date="2025-10-09T15:02:00Z" w16du:dateUtc="2025-10-09T12:02:00Z" w:id="79">
        <w:r w:rsidR="00B52205">
          <w:t xml:space="preserve"> eest tasumise kohustuse</w:t>
        </w:r>
      </w:ins>
      <w:del w:author="Mari Koik - JUSTDIGI" w:date="2025-10-09T15:02:00Z" w16du:dateUtc="2025-10-09T12:02:00Z" w:id="80">
        <w:r w:rsidRPr="002259F3" w:rsidDel="00B52205">
          <w:delText>liseks</w:delText>
        </w:r>
      </w:del>
      <w:r w:rsidRPr="002259F3">
        <w:t xml:space="preserve"> ülevõtmiseks</w:t>
      </w:r>
      <w:ins w:author="Mari Koik - JUSTDIGI" w:date="2025-10-10T13:02:00Z" w16du:dateUtc="2025-10-10T10:02:00Z" w:id="81">
        <w:r w:rsidRPr="00E854AB" w:rsidR="00E854AB">
          <w:t xml:space="preserve"> </w:t>
        </w:r>
      </w:ins>
      <w:ins w:author="Mari Koik - JUSTDIGI" w:date="2025-10-10T13:06:00Z" w16du:dateUtc="2025-10-10T10:06:00Z" w:id="82">
        <w:r w:rsidRPr="002259F3" w:rsidR="00EF4CC3">
          <w:t>käesoleva seaduse § 45 lõike</w:t>
        </w:r>
        <w:r w:rsidR="00EF4CC3">
          <w:t>s 2 sätestatud</w:t>
        </w:r>
        <w:r w:rsidRPr="002259F3" w:rsidR="00EF4CC3">
          <w:t xml:space="preserve"> tingimus</w:t>
        </w:r>
        <w:r w:rsidR="00D931F7">
          <w:t>i</w:t>
        </w:r>
        <w:r w:rsidR="001F20E4">
          <w:t xml:space="preserve"> k</w:t>
        </w:r>
        <w:r w:rsidR="00D931F7">
          <w:t>äsitleva</w:t>
        </w:r>
        <w:r w:rsidRPr="002259F3" w:rsidR="00EF4CC3">
          <w:t xml:space="preserve"> </w:t>
        </w:r>
      </w:ins>
      <w:ins w:author="Mari Koik - JUSTDIGI" w:date="2025-10-10T13:02:00Z" w16du:dateUtc="2025-10-10T10:02:00Z" w:id="83">
        <w:r w:rsidRPr="002259F3" w:rsidR="00E854AB">
          <w:t>kokkuleppe</w:t>
        </w:r>
      </w:ins>
      <w:r w:rsidRPr="002259F3">
        <w:t>, kui see on vajalik</w:t>
      </w:r>
      <w:r>
        <w:t>, et tagada vastavus</w:t>
      </w:r>
      <w:r w:rsidRPr="002259F3">
        <w:t xml:space="preserve"> ravikindlustuse rahalistele vahenditele</w:t>
      </w:r>
      <w:commentRangeEnd w:id="65"/>
      <w:r w:rsidR="00D931F7">
        <w:rPr>
          <w:rStyle w:val="Kommentaariviide"/>
        </w:rPr>
        <w:commentReference w:id="65"/>
      </w:r>
      <w:r w:rsidRPr="002259F3">
        <w:t>.“;</w:t>
      </w:r>
    </w:p>
    <w:p w:rsidRPr="002259F3" w:rsidR="00F12D54" w:rsidP="00A25697" w:rsidRDefault="00F12D54" w14:paraId="73D57D00" w14:textId="1DBB0211">
      <w:pPr>
        <w:shd w:val="clear" w:color="auto" w:fill="FFFFFF" w:themeFill="background1"/>
        <w:jc w:val="both"/>
        <w:rPr>
          <w:bdr w:val="none" w:color="auto" w:sz="0" w:space="0" w:frame="1"/>
          <w:lang w:eastAsia="et-EE"/>
          <w14:ligatures w14:val="none"/>
        </w:rPr>
      </w:pPr>
    </w:p>
    <w:p w:rsidRPr="002259F3" w:rsidR="00F12D54" w:rsidP="00A25697" w:rsidRDefault="00345B99" w14:paraId="35023059" w14:textId="1DB13EBE">
      <w:pPr>
        <w:shd w:val="clear" w:color="auto" w:fill="FFFFFF" w:themeFill="background1"/>
      </w:pPr>
      <w:bookmarkStart w:name="para41lg6b1" w:id="84"/>
      <w:bookmarkEnd w:id="20"/>
      <w:r w:rsidRPr="002259F3">
        <w:rPr>
          <w:b/>
          <w:bCs/>
          <w:bdr w:val="none" w:color="auto" w:sz="0" w:space="0" w:frame="1"/>
          <w:lang w:eastAsia="et-EE"/>
          <w14:ligatures w14:val="none"/>
        </w:rPr>
        <w:t>10</w:t>
      </w:r>
      <w:r w:rsidRPr="002259F3" w:rsidR="5C0C0A10">
        <w:rPr>
          <w:b/>
          <w:bCs/>
          <w:bdr w:val="none" w:color="auto" w:sz="0" w:space="0" w:frame="1"/>
          <w:lang w:eastAsia="et-EE"/>
          <w14:ligatures w14:val="none"/>
        </w:rPr>
        <w:t>)</w:t>
      </w:r>
      <w:bookmarkEnd w:id="84"/>
      <w:r w:rsidRPr="002259F3" w:rsidR="5C0C0A10">
        <w:t xml:space="preserve"> </w:t>
      </w:r>
      <w:r w:rsidRPr="002259F3" w:rsidR="50417D49">
        <w:t>paragrahv</w:t>
      </w:r>
      <w:r w:rsidRPr="002259F3" w:rsidR="31C35828">
        <w:t>i</w:t>
      </w:r>
      <w:r w:rsidRPr="002259F3" w:rsidR="784F8A6E">
        <w:t xml:space="preserve"> 43 lõiget 6 täiendatakse punktiga </w:t>
      </w:r>
      <w:r w:rsidRPr="002259F3" w:rsidR="335CF963">
        <w:t>4</w:t>
      </w:r>
      <w:r w:rsidRPr="002259F3" w:rsidR="335CF963">
        <w:rPr>
          <w:vertAlign w:val="superscript"/>
        </w:rPr>
        <w:t>1</w:t>
      </w:r>
      <w:r w:rsidRPr="002259F3" w:rsidR="61CA4407">
        <w:t xml:space="preserve"> järgmises sõnastuses</w:t>
      </w:r>
      <w:r w:rsidRPr="002259F3" w:rsidR="784F8A6E">
        <w:t>:</w:t>
      </w:r>
    </w:p>
    <w:p w:rsidRPr="002259F3" w:rsidR="00A97968" w:rsidP="00A25697" w:rsidRDefault="00A97968" w14:paraId="133F3B5E" w14:textId="77777777">
      <w:pPr>
        <w:shd w:val="clear" w:color="auto" w:fill="FFFFFF" w:themeFill="background1"/>
      </w:pPr>
    </w:p>
    <w:p w:rsidRPr="002259F3" w:rsidR="003D2EE1" w:rsidP="00A25697" w:rsidRDefault="5DF1D044" w14:paraId="3BA81C78" w14:textId="254E581C">
      <w:pPr>
        <w:shd w:val="clear" w:color="auto" w:fill="FFFFFF" w:themeFill="background1"/>
        <w:jc w:val="both"/>
        <w:rPr>
          <w:bdr w:val="none" w:color="auto" w:sz="0" w:space="0" w:frame="1"/>
          <w:lang w:eastAsia="et-EE"/>
          <w14:ligatures w14:val="none"/>
        </w:rPr>
      </w:pPr>
      <w:r w:rsidRPr="002259F3">
        <w:rPr>
          <w:lang w:eastAsia="et-EE"/>
        </w:rPr>
        <w:t>„</w:t>
      </w:r>
      <w:r w:rsidRPr="002259F3" w:rsidR="4F00DB91">
        <w:rPr>
          <w:lang w:eastAsia="et-EE"/>
        </w:rPr>
        <w:t>4</w:t>
      </w:r>
      <w:r w:rsidRPr="002259F3" w:rsidR="4F00DB91">
        <w:rPr>
          <w:vertAlign w:val="superscript"/>
          <w:lang w:eastAsia="et-EE"/>
        </w:rPr>
        <w:t>1</w:t>
      </w:r>
      <w:r w:rsidRPr="002259F3" w:rsidR="659ABC42">
        <w:t xml:space="preserve">) </w:t>
      </w:r>
      <w:r w:rsidRPr="002259F3" w:rsidR="00DA0ACA">
        <w:t>ravimi määramisel soost, vanusest või meditsiinilisest eripärast tingitud vajaduse arvestamine;</w:t>
      </w:r>
      <w:r w:rsidR="002C69BE">
        <w:t>“</w:t>
      </w:r>
      <w:r w:rsidRPr="002259F3" w:rsidR="7A7291D1">
        <w:t>;</w:t>
      </w:r>
    </w:p>
    <w:p w:rsidRPr="002259F3" w:rsidR="003D2EE1" w:rsidP="00A25697" w:rsidRDefault="003D2EE1" w14:paraId="54FDA89A" w14:textId="77777777">
      <w:pPr>
        <w:shd w:val="clear" w:color="auto" w:fill="FFFFFF" w:themeFill="background1"/>
        <w:rPr>
          <w:bdr w:val="none" w:color="auto" w:sz="0" w:space="0" w:frame="1"/>
          <w:lang w:eastAsia="et-EE"/>
          <w14:ligatures w14:val="none"/>
        </w:rPr>
      </w:pPr>
    </w:p>
    <w:p w:rsidRPr="002259F3" w:rsidR="00C02FE2" w:rsidP="00A25697" w:rsidRDefault="00345B99" w14:paraId="711AE054" w14:textId="476CACE8">
      <w:pPr>
        <w:shd w:val="clear" w:color="auto" w:fill="FFFFFF" w:themeFill="background1"/>
        <w:rPr>
          <w:bdr w:val="none" w:color="auto" w:sz="0" w:space="0" w:frame="1"/>
          <w:lang w:eastAsia="et-EE"/>
          <w14:ligatures w14:val="none"/>
        </w:rPr>
      </w:pPr>
      <w:r w:rsidRPr="002259F3">
        <w:rPr>
          <w:b/>
          <w:bCs/>
          <w:bdr w:val="none" w:color="auto" w:sz="0" w:space="0" w:frame="1"/>
          <w:lang w:eastAsia="et-EE"/>
          <w14:ligatures w14:val="none"/>
        </w:rPr>
        <w:t>11</w:t>
      </w:r>
      <w:r w:rsidRPr="002259F3" w:rsidR="6D6F70A4">
        <w:rPr>
          <w:b/>
          <w:bCs/>
        </w:rPr>
        <w:t>)</w:t>
      </w:r>
      <w:r w:rsidRPr="002259F3" w:rsidR="6D6F70A4">
        <w:rPr>
          <w:szCs w:val="24"/>
        </w:rPr>
        <w:t xml:space="preserve"> </w:t>
      </w:r>
      <w:r w:rsidRPr="002259F3" w:rsidR="339A9642">
        <w:t>paragrahv</w:t>
      </w:r>
      <w:r w:rsidRPr="002259F3" w:rsidR="13A3C6EA">
        <w:t>i</w:t>
      </w:r>
      <w:r w:rsidRPr="002259F3" w:rsidR="582CE282">
        <w:t xml:space="preserve"> 44</w:t>
      </w:r>
      <w:r w:rsidRPr="002259F3" w:rsidR="2710EE84">
        <w:rPr>
          <w:szCs w:val="24"/>
        </w:rPr>
        <w:t xml:space="preserve"> </w:t>
      </w:r>
      <w:r w:rsidRPr="002259F3" w:rsidR="3FB4772C">
        <w:t xml:space="preserve">tekst </w:t>
      </w:r>
      <w:r w:rsidRPr="002259F3" w:rsidR="339A9642">
        <w:t>muudetakse ja sõnastatakse järgmiselt</w:t>
      </w:r>
      <w:r w:rsidRPr="002259F3" w:rsidR="23D10C9C">
        <w:rPr>
          <w:szCs w:val="24"/>
        </w:rPr>
        <w:t>:</w:t>
      </w:r>
    </w:p>
    <w:p w:rsidRPr="002259F3" w:rsidR="003D2EE1" w:rsidP="00A25697" w:rsidRDefault="003D2EE1" w14:paraId="1A5C51F0" w14:textId="77777777">
      <w:pPr>
        <w:jc w:val="both"/>
      </w:pPr>
    </w:p>
    <w:p w:rsidR="005D04AE" w:rsidP="00A25697" w:rsidRDefault="08B2F0CC" w14:paraId="58C9D39B" w14:textId="77777777">
      <w:pPr>
        <w:jc w:val="both"/>
      </w:pPr>
      <w:r w:rsidRPr="002259F3">
        <w:t>„</w:t>
      </w:r>
      <w:r w:rsidRPr="002259F3" w:rsidR="513D48AC">
        <w:t>(</w:t>
      </w:r>
      <w:r w:rsidRPr="002259F3" w:rsidR="782584C0">
        <w:t>1</w:t>
      </w:r>
      <w:r w:rsidRPr="002259F3" w:rsidR="513D48AC">
        <w:t>) Ravimid võib kanda ravimite loetellu soodustuse protsendiga 50, 75 ja 100</w:t>
      </w:r>
      <w:r w:rsidRPr="002259F3" w:rsidR="684F86F7">
        <w:t>.</w:t>
      </w:r>
    </w:p>
    <w:p w:rsidRPr="002259F3" w:rsidR="0053110D" w:rsidP="00A25697" w:rsidRDefault="0053110D" w14:paraId="592A9649" w14:textId="688EB521">
      <w:pPr>
        <w:jc w:val="both"/>
      </w:pPr>
    </w:p>
    <w:p w:rsidRPr="002259F3" w:rsidR="00A53A27" w:rsidP="00A53A27" w:rsidRDefault="00A53A27" w14:paraId="63423CEA" w14:textId="77777777">
      <w:pPr>
        <w:jc w:val="both"/>
      </w:pPr>
      <w:r w:rsidRPr="002259F3">
        <w:t xml:space="preserve">(2) Ravimi kandmisel ravimite loetellu soodustuse protsendiga 100 või 75 lähtutakse ravimikomisjoni arvamusest või ravimite </w:t>
      </w:r>
      <w:r w:rsidRPr="000C0E05">
        <w:t>loetellu</w:t>
      </w:r>
      <w:r w:rsidRPr="002259F3">
        <w:t xml:space="preserve"> kantud sama toimeaine ja manustamisviisiga ravimi soodusmäärast </w:t>
      </w:r>
      <w:r>
        <w:t>ning</w:t>
      </w:r>
      <w:r w:rsidRPr="002259F3">
        <w:t xml:space="preserve"> järgmistest kriteeriumidest:</w:t>
      </w:r>
    </w:p>
    <w:p w:rsidRPr="002259F3" w:rsidR="00A53A27" w:rsidP="00A53A27" w:rsidRDefault="00A53A27" w14:paraId="7F27BDA9" w14:textId="77777777">
      <w:pPr>
        <w:jc w:val="both"/>
      </w:pPr>
      <w:r w:rsidRPr="002259F3">
        <w:t>1) haiguse raskus ja eluohtlikkus;</w:t>
      </w:r>
    </w:p>
    <w:p w:rsidRPr="002259F3" w:rsidR="00A53A27" w:rsidP="00A53A27" w:rsidRDefault="00A53A27" w14:paraId="32A408BD" w14:textId="77777777">
      <w:pPr>
        <w:jc w:val="both"/>
      </w:pPr>
      <w:r w:rsidRPr="002259F3">
        <w:t>2) haiguse epideemilise leviku võimalikkus;</w:t>
      </w:r>
    </w:p>
    <w:p w:rsidRPr="002259F3" w:rsidR="00A53A27" w:rsidP="00A53A27" w:rsidRDefault="00A53A27" w14:paraId="59EFF660" w14:textId="77777777">
      <w:pPr>
        <w:jc w:val="both"/>
      </w:pPr>
      <w:r w:rsidRPr="002259F3">
        <w:t>3) haigusega kaasneva valu vaigistamise vajadus ja teised humaansed kaalutlused;</w:t>
      </w:r>
    </w:p>
    <w:p w:rsidRPr="002259F3" w:rsidR="00A53A27" w:rsidP="00A53A27" w:rsidRDefault="00A53A27" w14:paraId="65CBB829" w14:textId="77777777">
      <w:pPr>
        <w:jc w:val="both"/>
      </w:pPr>
      <w:r w:rsidRPr="002259F3">
        <w:t>4) vastavus ravikindlustuse rahalistele vahenditele, sealhulgas käesoleva seaduse § 25 lõikes 3 sätestatud põhimõttele;</w:t>
      </w:r>
    </w:p>
    <w:p w:rsidRPr="002259F3" w:rsidR="00A53A27" w:rsidP="00A53A27" w:rsidRDefault="00A53A27" w14:paraId="5364DD54" w14:textId="77777777">
      <w:pPr>
        <w:jc w:val="both"/>
      </w:pPr>
      <w:r w:rsidRPr="002259F3">
        <w:t xml:space="preserve">5) patsiendi omaosaluse suurus </w:t>
      </w:r>
      <w:r w:rsidRPr="002259F3">
        <w:rPr>
          <w:szCs w:val="24"/>
        </w:rPr>
        <w:t>retsepti kohta</w:t>
      </w:r>
      <w:r>
        <w:rPr>
          <w:szCs w:val="24"/>
        </w:rPr>
        <w:t>;</w:t>
      </w:r>
    </w:p>
    <w:p w:rsidRPr="002259F3" w:rsidR="00A53A27" w:rsidP="00A53A27" w:rsidRDefault="00A53A27" w14:paraId="5F8BB096" w14:textId="77777777">
      <w:pPr>
        <w:jc w:val="both"/>
      </w:pPr>
      <w:r w:rsidRPr="002259F3">
        <w:t>6) elukvaliteeti oluliselt halvenda</w:t>
      </w:r>
      <w:r>
        <w:t>va</w:t>
      </w:r>
      <w:r w:rsidRPr="002259F3">
        <w:t xml:space="preserve"> kroonilise haiguse ravimise või kergendamise tagamine.</w:t>
      </w:r>
    </w:p>
    <w:p w:rsidRPr="002259F3" w:rsidR="00A53A27" w:rsidP="00A53A27" w:rsidRDefault="00A53A27" w14:paraId="0D0258DD" w14:textId="77777777">
      <w:pPr>
        <w:jc w:val="both"/>
      </w:pPr>
    </w:p>
    <w:p w:rsidRPr="002259F3" w:rsidR="00A53A27" w:rsidP="00A53A27" w:rsidRDefault="00A53A27" w14:paraId="2E17DF1E" w14:textId="77777777">
      <w:pPr>
        <w:jc w:val="both"/>
      </w:pPr>
      <w:r w:rsidRPr="002259F3">
        <w:t xml:space="preserve">(3) Ravimi kandmisel ravimite loetellu soodustuse protsendiga 50 lähtutakse ravimikomisjoni arvamusest või ravimite loetellu kantud sama toimeaine ja manustamisviisiga ravimi soodusmäärast </w:t>
      </w:r>
      <w:r>
        <w:t>ning</w:t>
      </w:r>
      <w:r w:rsidRPr="002259F3">
        <w:t xml:space="preserve"> järgmistest kriteeriumidest:</w:t>
      </w:r>
    </w:p>
    <w:p w:rsidRPr="002259F3" w:rsidR="00A53A27" w:rsidP="00A53A27" w:rsidRDefault="00A53A27" w14:paraId="64D74AA7" w14:textId="5CF49ABC">
      <w:pPr>
        <w:jc w:val="both"/>
      </w:pPr>
      <w:r w:rsidRPr="002259F3">
        <w:t>1) ravim ei vasta ravimite loetellu kandmise</w:t>
      </w:r>
      <w:ins w:author="Mari Koik - JUSTDIGI" w:date="2025-10-09T15:06:00Z" w16du:dateUtc="2025-10-09T12:06:00Z" w:id="85">
        <w:r w:rsidR="00056A97">
          <w:t xml:space="preserve"> aja</w:t>
        </w:r>
      </w:ins>
      <w:r w:rsidRPr="002259F3">
        <w:t xml:space="preserve">l käesoleva paragrahvi lõikes 2 </w:t>
      </w:r>
      <w:r>
        <w:t>sätestatud</w:t>
      </w:r>
      <w:r w:rsidRPr="002259F3">
        <w:t xml:space="preserve"> </w:t>
      </w:r>
      <w:r w:rsidRPr="000A24B6">
        <w:t>kriteeriumi</w:t>
      </w:r>
      <w:r>
        <w:t>dele;</w:t>
      </w:r>
    </w:p>
    <w:p w:rsidRPr="002259F3" w:rsidR="00A53A27" w:rsidP="00A53A27" w:rsidRDefault="00A53A27" w14:paraId="3257D0D2" w14:textId="77777777">
      <w:pPr>
        <w:jc w:val="both"/>
      </w:pPr>
      <w:r w:rsidRPr="002259F3">
        <w:t>2) haigus on ravitav teiste, odavamate raviviisidega, mis ei ole seotud oluliselt suuremate riskidega ega halvenda muul viisil oluliselt kindlustatud isiku olukorda.</w:t>
      </w:r>
    </w:p>
    <w:p w:rsidRPr="002259F3" w:rsidR="00A53A27" w:rsidP="00A53A27" w:rsidRDefault="00A53A27" w14:paraId="6DF2CE32" w14:textId="77777777">
      <w:pPr>
        <w:jc w:val="both"/>
      </w:pPr>
    </w:p>
    <w:p w:rsidRPr="002259F3" w:rsidR="00A53A27" w:rsidP="00A53A27" w:rsidRDefault="00A53A27" w14:paraId="16DD4010" w14:textId="77777777">
      <w:pPr>
        <w:jc w:val="both"/>
      </w:pPr>
      <w:r w:rsidRPr="002259F3">
        <w:t xml:space="preserve">(4) </w:t>
      </w:r>
      <w:r w:rsidRPr="00C6492B">
        <w:t>Nelja- kuni 16-aastaste laste puhul, isikute</w:t>
      </w:r>
      <w:r>
        <w:t xml:space="preserve"> puhul</w:t>
      </w:r>
      <w:r w:rsidRPr="00C6492B">
        <w:t xml:space="preserve">, kellele on määratud riikliku pensionikindlustuse seaduse alusel töövõimetus- või vanaduspension või kellel on tuvastatud töövõimetoetuse seaduse alusel osaline või puuduv töövõime, </w:t>
      </w:r>
      <w:r>
        <w:t>ja</w:t>
      </w:r>
      <w:r w:rsidRPr="002259F3">
        <w:t xml:space="preserve"> vähemalt 63-aastaste </w:t>
      </w:r>
      <w:r w:rsidRPr="002259F3">
        <w:lastRenderedPageBreak/>
        <w:t xml:space="preserve">kindlustatud </w:t>
      </w:r>
      <w:r w:rsidRPr="00972ECF">
        <w:t xml:space="preserve">isikute puhul </w:t>
      </w:r>
      <w:r w:rsidRPr="00575944">
        <w:t>kohaldatakse ravimite</w:t>
      </w:r>
      <w:r w:rsidRPr="002259F3">
        <w:t xml:space="preserve"> loetellu soodustuse protsendiga 75 kantud ravimite väljastamisel soodustuse protsenti 90.</w:t>
      </w:r>
    </w:p>
    <w:p w:rsidRPr="002259F3" w:rsidR="00A53A27" w:rsidP="00A53A27" w:rsidRDefault="00A53A27" w14:paraId="40EF6EDE" w14:textId="77777777">
      <w:pPr>
        <w:jc w:val="both"/>
      </w:pPr>
    </w:p>
    <w:p w:rsidR="00494F76" w:rsidP="00A53A27" w:rsidRDefault="00A53A27" w14:paraId="010BC18C" w14:textId="2EA24CAC">
      <w:pPr>
        <w:jc w:val="both"/>
      </w:pPr>
      <w:r w:rsidRPr="002259F3">
        <w:t xml:space="preserve">(5) </w:t>
      </w:r>
      <w:r>
        <w:t>A</w:t>
      </w:r>
      <w:r w:rsidRPr="002259F3">
        <w:t xml:space="preserve">lla </w:t>
      </w:r>
      <w:r>
        <w:t>nelja-</w:t>
      </w:r>
      <w:r w:rsidRPr="002259F3">
        <w:t xml:space="preserve">aastaste laste puhul </w:t>
      </w:r>
      <w:r>
        <w:t>kohaldata</w:t>
      </w:r>
      <w:r w:rsidRPr="00575944">
        <w:t>kse ra</w:t>
      </w:r>
      <w:r w:rsidRPr="002259F3">
        <w:t>vimite loetellu kantud ravimitele soodustuse protsenti 100.“.</w:t>
      </w:r>
    </w:p>
    <w:p w:rsidRPr="002259F3" w:rsidR="00A53A27" w:rsidP="00A53A27" w:rsidRDefault="00A53A27" w14:paraId="6DAE7B12" w14:textId="77777777">
      <w:pPr>
        <w:jc w:val="both"/>
        <w:rPr>
          <w:u w:val="single"/>
        </w:rPr>
      </w:pPr>
    </w:p>
    <w:p w:rsidRPr="002259F3" w:rsidR="00520772" w:rsidP="00A25697" w:rsidRDefault="26AC4E78" w14:paraId="3EB9847F" w14:textId="0278A1F1">
      <w:pPr>
        <w:jc w:val="both"/>
        <w:rPr>
          <w:b/>
          <w:bCs/>
        </w:rPr>
      </w:pPr>
      <w:r w:rsidRPr="002259F3">
        <w:rPr>
          <w:b/>
          <w:bCs/>
        </w:rPr>
        <w:t xml:space="preserve">§ </w:t>
      </w:r>
      <w:r w:rsidRPr="002259F3" w:rsidR="23D71AE5">
        <w:rPr>
          <w:b/>
          <w:bCs/>
        </w:rPr>
        <w:t xml:space="preserve">2. </w:t>
      </w:r>
      <w:r w:rsidRPr="002259F3" w:rsidR="0A003945">
        <w:rPr>
          <w:b/>
          <w:bCs/>
        </w:rPr>
        <w:t xml:space="preserve">Puuetega inimeste sotsiaaltoetuste seaduse muutmise ja sellega seonduvalt teiste seaduste muutmise seaduse </w:t>
      </w:r>
      <w:r w:rsidRPr="002259F3" w:rsidR="596D4D36">
        <w:rPr>
          <w:b/>
          <w:bCs/>
        </w:rPr>
        <w:t>muutmine</w:t>
      </w:r>
    </w:p>
    <w:p w:rsidRPr="002259F3" w:rsidR="00520772" w:rsidP="00A25697" w:rsidRDefault="00520772" w14:paraId="60404F6D" w14:textId="3BAD475C">
      <w:pPr>
        <w:jc w:val="both"/>
        <w:rPr>
          <w:b/>
          <w:bCs/>
        </w:rPr>
      </w:pPr>
    </w:p>
    <w:p w:rsidRPr="002259F3" w:rsidR="00A53A27" w:rsidP="00A53A27" w:rsidRDefault="00A53A27" w14:paraId="2E9A33AD" w14:textId="77777777">
      <w:pPr>
        <w:jc w:val="both"/>
      </w:pPr>
      <w:r w:rsidRPr="002259F3">
        <w:t xml:space="preserve">Puuetega inimeste sotsiaaltoetuste seaduse muutmise ja sellega seonduvalt teiste seaduste muutmise seaduse </w:t>
      </w:r>
      <w:r w:rsidRPr="00510FEF">
        <w:t>(RT I, 12.06.2025, 1)</w:t>
      </w:r>
      <w:r w:rsidRPr="002259F3">
        <w:t xml:space="preserve"> § 3 punktis 1 asendatakse tekstiosa „lõike 2 teises lauses</w:t>
      </w:r>
      <w:r>
        <w:t>“</w:t>
      </w:r>
      <w:r w:rsidRPr="002259F3">
        <w:t xml:space="preserve"> tekstiosaga „lõikes 4</w:t>
      </w:r>
      <w:r>
        <w:t>“</w:t>
      </w:r>
      <w:r w:rsidRPr="002259F3">
        <w:t>.</w:t>
      </w:r>
    </w:p>
    <w:p w:rsidRPr="002259F3" w:rsidR="00520772" w:rsidP="00A25697" w:rsidRDefault="00520772" w14:paraId="7063D0DE" w14:textId="6563D686">
      <w:pPr>
        <w:jc w:val="both"/>
        <w:rPr>
          <w:b/>
          <w:bCs/>
        </w:rPr>
      </w:pPr>
    </w:p>
    <w:p w:rsidRPr="002259F3" w:rsidR="00520772" w:rsidP="00A25697" w:rsidRDefault="0A003945" w14:paraId="678F274D" w14:textId="3B512D8E">
      <w:pPr>
        <w:jc w:val="both"/>
        <w:rPr>
          <w:b/>
          <w:bCs/>
        </w:rPr>
      </w:pPr>
      <w:r w:rsidRPr="002259F3">
        <w:rPr>
          <w:b/>
          <w:bCs/>
        </w:rPr>
        <w:t>§ 3. Ravimiseaduse muutmine</w:t>
      </w:r>
    </w:p>
    <w:p w:rsidRPr="002259F3" w:rsidR="00520772" w:rsidP="00A25697" w:rsidRDefault="00520772" w14:paraId="2A513006" w14:textId="587EE36F">
      <w:pPr>
        <w:jc w:val="both"/>
      </w:pPr>
    </w:p>
    <w:p w:rsidRPr="002259F3" w:rsidR="00520772" w:rsidP="00A25697" w:rsidRDefault="23D71AE5" w14:paraId="18324154" w14:textId="751D2CCA">
      <w:pPr>
        <w:jc w:val="both"/>
      </w:pPr>
      <w:r w:rsidRPr="002259F3">
        <w:t>Ravimiseaduses tehakse järgmised muudatused:</w:t>
      </w:r>
    </w:p>
    <w:p w:rsidRPr="002259F3" w:rsidR="00520772" w:rsidP="00A25697" w:rsidRDefault="00520772" w14:paraId="232E4CA9" w14:textId="77777777">
      <w:pPr>
        <w:jc w:val="both"/>
      </w:pPr>
    </w:p>
    <w:p w:rsidRPr="002259F3" w:rsidR="00DF510D" w:rsidP="00A25697" w:rsidRDefault="479050AF" w14:paraId="10B20825" w14:textId="3861B216">
      <w:pPr>
        <w:jc w:val="both"/>
      </w:pPr>
      <w:r w:rsidRPr="002259F3">
        <w:rPr>
          <w:b/>
          <w:bCs/>
        </w:rPr>
        <w:t>1)</w:t>
      </w:r>
      <w:r w:rsidRPr="002259F3">
        <w:t xml:space="preserve"> </w:t>
      </w:r>
      <w:r w:rsidRPr="002259F3" w:rsidR="599B24DE">
        <w:t>paragrahvi</w:t>
      </w:r>
      <w:r w:rsidRPr="002259F3" w:rsidR="5480A135">
        <w:t xml:space="preserve"> 4 täiendatakse lõikega 4 järgmises sõnastuses:</w:t>
      </w:r>
    </w:p>
    <w:p w:rsidRPr="002259F3" w:rsidR="00DF510D" w:rsidP="00A25697" w:rsidRDefault="00DF510D" w14:paraId="428F0D2C" w14:textId="77777777">
      <w:pPr>
        <w:jc w:val="both"/>
      </w:pPr>
    </w:p>
    <w:p w:rsidRPr="002259F3" w:rsidR="00F724DA" w:rsidP="00A25697" w:rsidRDefault="67376BF1" w14:paraId="79D1B969" w14:textId="0215FAC3">
      <w:pPr>
        <w:jc w:val="both"/>
      </w:pPr>
      <w:r w:rsidRPr="002259F3">
        <w:t>„</w:t>
      </w:r>
      <w:r w:rsidRPr="002259F3" w:rsidR="112C3912">
        <w:t xml:space="preserve">(4) </w:t>
      </w:r>
      <w:r w:rsidRPr="002259F3" w:rsidR="3B1AFEB4">
        <w:t xml:space="preserve">Standardiseeritud </w:t>
      </w:r>
      <w:proofErr w:type="spellStart"/>
      <w:r w:rsidRPr="002259F3" w:rsidR="3B1AFEB4">
        <w:t>ekstemporaalne</w:t>
      </w:r>
      <w:proofErr w:type="spellEnd"/>
      <w:r w:rsidRPr="002259F3" w:rsidR="3B1AFEB4">
        <w:t xml:space="preserve"> ravim</w:t>
      </w:r>
      <w:r w:rsidRPr="002259F3" w:rsidR="3B1AFEB4">
        <w:rPr>
          <w:b/>
          <w:bCs/>
        </w:rPr>
        <w:t xml:space="preserve"> </w:t>
      </w:r>
      <w:r w:rsidRPr="002259F3" w:rsidR="112C3912">
        <w:t xml:space="preserve">on </w:t>
      </w:r>
      <w:r w:rsidRPr="002259F3" w:rsidR="7F014653">
        <w:t>r</w:t>
      </w:r>
      <w:r w:rsidRPr="002259F3" w:rsidR="3B1AFEB4">
        <w:t>avimiregistrisse kantud</w:t>
      </w:r>
      <w:r w:rsidRPr="002259F3" w:rsidR="36818152">
        <w:t>,</w:t>
      </w:r>
      <w:r w:rsidRPr="002259F3" w:rsidR="3B1AFEB4">
        <w:t xml:space="preserve"> </w:t>
      </w:r>
      <w:r w:rsidRPr="002259F3" w:rsidR="22CD5DAB">
        <w:t xml:space="preserve">kodeeritud ja </w:t>
      </w:r>
      <w:r w:rsidRPr="002259F3" w:rsidR="3B1AFEB4">
        <w:t xml:space="preserve">standardiseeritud koostise kirjeldusega </w:t>
      </w:r>
      <w:proofErr w:type="spellStart"/>
      <w:r w:rsidRPr="002259F3" w:rsidR="3B1AFEB4">
        <w:t>ekstemporaalne</w:t>
      </w:r>
      <w:proofErr w:type="spellEnd"/>
      <w:r w:rsidRPr="002259F3" w:rsidR="3B1AFEB4">
        <w:t xml:space="preserve"> ravim</w:t>
      </w:r>
      <w:r w:rsidRPr="002259F3" w:rsidR="30498858">
        <w:t>.</w:t>
      </w:r>
      <w:r w:rsidRPr="002259F3">
        <w:t>“</w:t>
      </w:r>
      <w:r w:rsidRPr="002259F3" w:rsidR="350077E2">
        <w:t>;</w:t>
      </w:r>
    </w:p>
    <w:p w:rsidRPr="002259F3" w:rsidR="00025884" w:rsidP="00A25697" w:rsidRDefault="00025884" w14:paraId="6684CF8F" w14:textId="77777777">
      <w:pPr>
        <w:jc w:val="both"/>
      </w:pPr>
    </w:p>
    <w:p w:rsidRPr="002259F3" w:rsidR="00A53A27" w:rsidP="00A53A27" w:rsidRDefault="00A53A27" w14:paraId="14221167" w14:textId="194CD023">
      <w:pPr>
        <w:jc w:val="both"/>
      </w:pPr>
      <w:r w:rsidRPr="002259F3">
        <w:rPr>
          <w:b/>
          <w:bCs/>
        </w:rPr>
        <w:t>2)</w:t>
      </w:r>
      <w:r w:rsidRPr="002259F3">
        <w:t xml:space="preserve"> paragrahvi 15 lõike 3 punkti 2 täiendatakse pärast </w:t>
      </w:r>
      <w:r>
        <w:t>sõna</w:t>
      </w:r>
      <w:r w:rsidRPr="002259F3">
        <w:t xml:space="preserve"> „kohta</w:t>
      </w:r>
      <w:r w:rsidR="002C69BE">
        <w:t>“</w:t>
      </w:r>
      <w:r w:rsidRPr="002259F3">
        <w:t xml:space="preserve"> tekstiosaga „</w:t>
      </w:r>
      <w:r>
        <w:t>ja</w:t>
      </w:r>
      <w:r w:rsidRPr="002259F3">
        <w:t xml:space="preserve"> </w:t>
      </w:r>
      <w:proofErr w:type="spellStart"/>
      <w:r w:rsidRPr="002259F3">
        <w:t>ekstemporaalse</w:t>
      </w:r>
      <w:proofErr w:type="spellEnd"/>
      <w:r w:rsidRPr="002259F3">
        <w:t xml:space="preserve"> või </w:t>
      </w:r>
      <w:proofErr w:type="spellStart"/>
      <w:r w:rsidRPr="002259F3">
        <w:t>seeriaviisiliselt</w:t>
      </w:r>
      <w:proofErr w:type="spellEnd"/>
      <w:r w:rsidRPr="002259F3">
        <w:t xml:space="preserve"> valmistatud ravimi proportsionaalse </w:t>
      </w:r>
      <w:proofErr w:type="spellStart"/>
      <w:r w:rsidRPr="002259F3">
        <w:t>juurdehindluse</w:t>
      </w:r>
      <w:proofErr w:type="spellEnd"/>
      <w:r w:rsidRPr="002259F3">
        <w:t xml:space="preserve"> piirmäär ei tohi olla suurem kui 6,40 eurot retsepti kohta“;</w:t>
      </w:r>
    </w:p>
    <w:p w:rsidRPr="002259F3" w:rsidR="00A53A27" w:rsidP="00A53A27" w:rsidRDefault="00A53A27" w14:paraId="7A024912" w14:textId="77777777">
      <w:pPr>
        <w:jc w:val="both"/>
      </w:pPr>
    </w:p>
    <w:p w:rsidRPr="002259F3" w:rsidR="00A53A27" w:rsidP="00A53A27" w:rsidRDefault="00A53A27" w14:paraId="44BA41A2" w14:textId="77777777" w14:noSpellErr="1">
      <w:pPr>
        <w:shd w:val="clear" w:color="auto" w:fill="FFFFFF" w:themeFill="background1"/>
        <w:rPr>
          <w:bdr w:val="none" w:color="auto" w:sz="0" w:space="0" w:frame="1"/>
          <w:lang w:eastAsia="et-EE"/>
          <w14:ligatures w14:val="none"/>
        </w:rPr>
      </w:pPr>
      <w:r w:rsidRPr="0792736C" w:rsidR="00A53A27">
        <w:rPr>
          <w:b w:val="1"/>
          <w:bCs w:val="1"/>
        </w:rPr>
        <w:t>3)</w:t>
      </w:r>
      <w:r w:rsidR="00A53A27">
        <w:rPr/>
        <w:t xml:space="preserve"> paragrahvi 19 </w:t>
      </w:r>
      <w:commentRangeStart w:id="2008797912"/>
      <w:r w:rsidR="00A53A27">
        <w:rPr/>
        <w:t>lõike 3</w:t>
      </w:r>
      <w:r w:rsidRPr="0792736C" w:rsidR="00A53A27">
        <w:rPr>
          <w:vertAlign w:val="superscript"/>
        </w:rPr>
        <w:t>1</w:t>
      </w:r>
      <w:r w:rsidR="00A53A27">
        <w:rPr/>
        <w:t xml:space="preserve"> </w:t>
      </w:r>
      <w:r w:rsidR="00A53A27">
        <w:rPr/>
        <w:t>tekst</w:t>
      </w:r>
      <w:commentRangeEnd w:id="2008797912"/>
      <w:r>
        <w:rPr>
          <w:rStyle w:val="CommentReference"/>
        </w:rPr>
        <w:commentReference w:id="2008797912"/>
      </w:r>
      <w:r w:rsidR="00A53A27">
        <w:rPr/>
        <w:t xml:space="preserve"> muudetakse ja sõnastatakse järgmiselt</w:t>
      </w:r>
      <w:r w:rsidR="00A53A27">
        <w:rPr/>
        <w:t>:</w:t>
      </w:r>
    </w:p>
    <w:p w:rsidRPr="002259F3" w:rsidR="00A53A27" w:rsidP="00A53A27" w:rsidRDefault="00A53A27" w14:paraId="3874B4B3" w14:textId="77777777">
      <w:pPr>
        <w:jc w:val="both"/>
      </w:pPr>
    </w:p>
    <w:p w:rsidRPr="002259F3" w:rsidR="00A53A27" w:rsidP="00A53A27" w:rsidRDefault="00A53A27" w14:paraId="7045107D" w14:textId="77777777">
      <w:pPr>
        <w:jc w:val="both"/>
      </w:pPr>
      <w:r w:rsidRPr="002259F3">
        <w:t>„(3</w:t>
      </w:r>
      <w:r w:rsidRPr="002259F3">
        <w:rPr>
          <w:vertAlign w:val="superscript"/>
        </w:rPr>
        <w:t>1</w:t>
      </w:r>
      <w:r w:rsidRPr="002259F3">
        <w:t>) Käesoleva paragrahvi lõike 1 punktis 2 sätestatud juhtudel ei kohaldata teavitamiskohustust:</w:t>
      </w:r>
    </w:p>
    <w:p w:rsidRPr="002259F3" w:rsidR="00A53A27" w:rsidP="00A53A27" w:rsidRDefault="00A53A27" w14:paraId="249686F8" w14:textId="77777777">
      <w:pPr>
        <w:tabs>
          <w:tab w:val="left" w:pos="284"/>
        </w:tabs>
        <w:jc w:val="both"/>
      </w:pPr>
      <w:r>
        <w:t xml:space="preserve">1) </w:t>
      </w:r>
      <w:r w:rsidRPr="002259F3">
        <w:t>müügiloata ravimile, mis ei ole mõeldud Eestis turustamiseks;</w:t>
      </w:r>
    </w:p>
    <w:p w:rsidRPr="002259F3" w:rsidR="00A53A27" w:rsidP="00A53A27" w:rsidRDefault="00A53A27" w14:paraId="3DC49FCD" w14:textId="77777777">
      <w:pPr>
        <w:tabs>
          <w:tab w:val="left" w:pos="284"/>
        </w:tabs>
        <w:jc w:val="both"/>
      </w:pPr>
      <w:r>
        <w:t xml:space="preserve">2) </w:t>
      </w:r>
      <w:r w:rsidRPr="002259F3">
        <w:t>ravimi kliinilises uuringus kasutatava</w:t>
      </w:r>
      <w:r>
        <w:t>le</w:t>
      </w:r>
      <w:r w:rsidRPr="002259F3">
        <w:t xml:space="preserve"> uuritava</w:t>
      </w:r>
      <w:r>
        <w:t>le</w:t>
      </w:r>
      <w:r w:rsidRPr="002259F3">
        <w:t xml:space="preserve"> ravimi</w:t>
      </w:r>
      <w:r>
        <w:t>le</w:t>
      </w:r>
      <w:r w:rsidRPr="002259F3">
        <w:t xml:space="preserve"> ja </w:t>
      </w:r>
      <w:r w:rsidRPr="00856B20">
        <w:t>täiendavale</w:t>
      </w:r>
      <w:r w:rsidRPr="002259F3">
        <w:t xml:space="preserve"> ravimi</w:t>
      </w:r>
      <w:r>
        <w:t>le,</w:t>
      </w:r>
      <w:r w:rsidRPr="002259F3">
        <w:t xml:space="preserve"> kui täiendaval ravimil on Euroopa Majanduspiirkonnas kehtiv müügiluba;</w:t>
      </w:r>
    </w:p>
    <w:p w:rsidRPr="002259F3" w:rsidR="00A53A27" w:rsidP="00A53A27" w:rsidRDefault="00A53A27" w14:paraId="3B334ECB" w14:textId="77777777">
      <w:pPr>
        <w:tabs>
          <w:tab w:val="left" w:pos="284"/>
        </w:tabs>
        <w:jc w:val="both"/>
      </w:pPr>
      <w:r>
        <w:t xml:space="preserve">3) </w:t>
      </w:r>
      <w:r w:rsidRPr="002259F3">
        <w:t>toimeainetele;</w:t>
      </w:r>
    </w:p>
    <w:p w:rsidRPr="002259F3" w:rsidR="00A53A27" w:rsidP="00A53A27" w:rsidRDefault="00A53A27" w14:paraId="3A629AFD" w14:textId="77777777">
      <w:pPr>
        <w:tabs>
          <w:tab w:val="left" w:pos="284"/>
        </w:tabs>
        <w:jc w:val="both"/>
      </w:pPr>
      <w:r>
        <w:t xml:space="preserve">4) </w:t>
      </w:r>
      <w:r w:rsidRPr="002259F3">
        <w:t>hormoonidele, antibiootikumidele ja tugevatoimelistele alkaloididele, mis ei ole ravimi koostises;</w:t>
      </w:r>
    </w:p>
    <w:p w:rsidRPr="002259F3" w:rsidR="00A53A27" w:rsidP="00A53A27" w:rsidRDefault="00A53A27" w14:paraId="73E09C32" w14:textId="3B4E6F3B">
      <w:pPr>
        <w:tabs>
          <w:tab w:val="left" w:pos="284"/>
        </w:tabs>
        <w:jc w:val="both"/>
      </w:pPr>
      <w:r>
        <w:t xml:space="preserve">5) </w:t>
      </w:r>
      <w:proofErr w:type="spellStart"/>
      <w:r w:rsidRPr="002259F3">
        <w:t>inim</w:t>
      </w:r>
      <w:proofErr w:type="spellEnd"/>
      <w:r w:rsidRPr="002259F3">
        <w:t xml:space="preserve">- või loomset päritolu rakkudele, kudedele ja elunditele </w:t>
      </w:r>
      <w:del w:author="Mari Koik - JUSTDIGI" w:date="2025-10-09T15:09:00Z" w16du:dateUtc="2025-10-09T12:09:00Z" w:id="86">
        <w:r w:rsidRPr="002259F3" w:rsidDel="003D46D3">
          <w:delText xml:space="preserve">või </w:delText>
        </w:r>
      </w:del>
      <w:ins w:author="Mari Koik - JUSTDIGI" w:date="2025-10-09T15:09:00Z" w16du:dateUtc="2025-10-09T12:09:00Z" w:id="87">
        <w:r w:rsidR="003D46D3">
          <w:t>ning</w:t>
        </w:r>
        <w:r w:rsidRPr="002259F3" w:rsidR="003D46D3">
          <w:t xml:space="preserve"> </w:t>
        </w:r>
      </w:ins>
      <w:r w:rsidRPr="002259F3">
        <w:t>nendest saadud ainetele;</w:t>
      </w:r>
    </w:p>
    <w:p w:rsidRPr="002259F3" w:rsidR="00A53A27" w:rsidP="00A53A27" w:rsidRDefault="00A53A27" w14:paraId="0AD52487" w14:textId="77777777">
      <w:pPr>
        <w:tabs>
          <w:tab w:val="left" w:pos="284"/>
        </w:tabs>
        <w:jc w:val="both"/>
      </w:pPr>
      <w:r>
        <w:t xml:space="preserve">6) </w:t>
      </w:r>
      <w:r w:rsidRPr="002259F3">
        <w:t>verepreparaatidele.“;</w:t>
      </w:r>
    </w:p>
    <w:p w:rsidRPr="002259F3" w:rsidR="00A53A27" w:rsidP="00A53A27" w:rsidRDefault="00A53A27" w14:paraId="2DE6F3FC" w14:textId="77777777">
      <w:pPr>
        <w:tabs>
          <w:tab w:val="left" w:pos="284"/>
        </w:tabs>
        <w:jc w:val="both"/>
      </w:pPr>
    </w:p>
    <w:p w:rsidRPr="002259F3" w:rsidR="00A53A27" w:rsidP="00A53A27" w:rsidRDefault="00A53A27" w14:paraId="102AD315" w14:textId="26B2B91C">
      <w:pPr>
        <w:jc w:val="both"/>
      </w:pPr>
      <w:r w:rsidRPr="002259F3">
        <w:rPr>
          <w:b/>
          <w:bCs/>
        </w:rPr>
        <w:t>4)</w:t>
      </w:r>
      <w:r w:rsidRPr="002259F3">
        <w:t xml:space="preserve"> paragrahvi 32 lõiget 8 täiendatakse teise ja kolmanda lausega järgmises sõnastuses:</w:t>
      </w:r>
    </w:p>
    <w:p w:rsidRPr="002259F3" w:rsidR="00A53A27" w:rsidP="00A53A27" w:rsidRDefault="00A53A27" w14:paraId="55F07983" w14:textId="77777777">
      <w:pPr>
        <w:jc w:val="both"/>
      </w:pPr>
    </w:p>
    <w:p w:rsidRPr="002259F3" w:rsidR="00A53A27" w:rsidP="00A53A27" w:rsidRDefault="00A53A27" w14:paraId="057268DD" w14:textId="77777777">
      <w:pPr>
        <w:jc w:val="both"/>
      </w:pPr>
      <w:r w:rsidRPr="002259F3">
        <w:t xml:space="preserve">„Ravimiamet võib ravimi </w:t>
      </w:r>
      <w:r w:rsidRPr="002259F3">
        <w:rPr>
          <w:szCs w:val="24"/>
        </w:rPr>
        <w:t>ebapiisavas koguses</w:t>
      </w:r>
      <w:r w:rsidRPr="002259F3">
        <w:t xml:space="preserve"> </w:t>
      </w:r>
      <w:r w:rsidRPr="002259F3">
        <w:rPr>
          <w:szCs w:val="24"/>
        </w:rPr>
        <w:t xml:space="preserve">turustamise korral või </w:t>
      </w:r>
      <w:r w:rsidRPr="002259F3">
        <w:t>rahva</w:t>
      </w:r>
      <w:r>
        <w:t xml:space="preserve"> tervise</w:t>
      </w:r>
      <w:r w:rsidRPr="002259F3">
        <w:t xml:space="preserve"> huvides lubada </w:t>
      </w:r>
      <w:proofErr w:type="spellStart"/>
      <w:r w:rsidRPr="002259F3">
        <w:t>seeriaviisiliselt</w:t>
      </w:r>
      <w:proofErr w:type="spellEnd"/>
      <w:r w:rsidRPr="002259F3">
        <w:t xml:space="preserve"> valmistada ja ilma retsepti või tellimisleheta väljastada ka muid</w:t>
      </w:r>
      <w:r>
        <w:t xml:space="preserve"> kui</w:t>
      </w:r>
      <w:r w:rsidRPr="002259F3">
        <w:t xml:space="preserve"> seeriaviisiliste ravimite loetellu kantud ravimeid. Selline õigus antakse kindlaks tähtajaks.“;</w:t>
      </w:r>
    </w:p>
    <w:p w:rsidRPr="002259F3" w:rsidR="00C07B6F" w:rsidP="00A25697" w:rsidRDefault="00C07B6F" w14:paraId="59F925B8" w14:textId="77777777">
      <w:pPr>
        <w:jc w:val="both"/>
      </w:pPr>
    </w:p>
    <w:p w:rsidRPr="002259F3" w:rsidR="008F7EB2" w:rsidP="008F7EB2" w:rsidRDefault="008F7EB2" w14:paraId="1DECB82E" w14:textId="5D9E8DCC">
      <w:pPr>
        <w:jc w:val="both"/>
      </w:pPr>
      <w:r w:rsidRPr="002259F3">
        <w:rPr>
          <w:b/>
          <w:bCs/>
        </w:rPr>
        <w:t>5)</w:t>
      </w:r>
      <w:r w:rsidRPr="002259F3">
        <w:t xml:space="preserve"> paragrahvi 44 lõike 1 punkti 5</w:t>
      </w:r>
      <w:r w:rsidRPr="002259F3">
        <w:rPr>
          <w:vertAlign w:val="superscript"/>
        </w:rPr>
        <w:t>1</w:t>
      </w:r>
      <w:r w:rsidRPr="002259F3">
        <w:t xml:space="preserve"> täiendatakse pärast </w:t>
      </w:r>
      <w:r>
        <w:t>sõnu</w:t>
      </w:r>
      <w:r w:rsidRPr="002259F3">
        <w:t xml:space="preserve"> „mille kohta on ravikindlustuse seaduse“ tekstiosaga „§ 42 lõike 4“;</w:t>
      </w:r>
    </w:p>
    <w:p w:rsidRPr="002259F3" w:rsidR="008F7EB2" w:rsidP="008F7EB2" w:rsidRDefault="008F7EB2" w14:paraId="1D628A90" w14:textId="77777777">
      <w:pPr>
        <w:jc w:val="both"/>
      </w:pPr>
    </w:p>
    <w:p w:rsidRPr="002259F3" w:rsidR="008F7EB2" w:rsidP="008F7EB2" w:rsidRDefault="008F7EB2" w14:paraId="686A8596" w14:textId="459D990D">
      <w:pPr>
        <w:jc w:val="both"/>
      </w:pPr>
      <w:r w:rsidRPr="002259F3">
        <w:rPr>
          <w:b/>
          <w:bCs/>
        </w:rPr>
        <w:t>6)</w:t>
      </w:r>
      <w:r w:rsidRPr="002259F3">
        <w:t xml:space="preserve"> paragrahvi 79 lõike 2 punkti 1 täiendatakse pärast </w:t>
      </w:r>
      <w:r>
        <w:t>sõnu</w:t>
      </w:r>
      <w:r w:rsidRPr="002259F3">
        <w:t xml:space="preserve"> „</w:t>
      </w:r>
      <w:r w:rsidRPr="001A6846">
        <w:t>identifitseerida</w:t>
      </w:r>
      <w:r w:rsidRPr="002259F3">
        <w:t xml:space="preserve"> Eestis turustatavaid ravimeid“ tekstiosaga „, standardiseeritud </w:t>
      </w:r>
      <w:proofErr w:type="spellStart"/>
      <w:r w:rsidRPr="002259F3">
        <w:t>ekstemporaalseid</w:t>
      </w:r>
      <w:proofErr w:type="spellEnd"/>
      <w:r w:rsidRPr="002259F3">
        <w:t xml:space="preserve"> ravimeid“;</w:t>
      </w:r>
    </w:p>
    <w:p w:rsidRPr="002259F3" w:rsidR="008F7EB2" w:rsidP="008F7EB2" w:rsidRDefault="008F7EB2" w14:paraId="5993AC13" w14:textId="77777777">
      <w:pPr>
        <w:jc w:val="both"/>
      </w:pPr>
    </w:p>
    <w:p w:rsidRPr="002259F3" w:rsidR="00624828" w:rsidP="008F7EB2" w:rsidRDefault="008F7EB2" w14:paraId="0C99925D" w14:textId="2E483789">
      <w:pPr>
        <w:jc w:val="both"/>
      </w:pPr>
      <w:r w:rsidRPr="002259F3">
        <w:rPr>
          <w:b/>
          <w:bCs/>
        </w:rPr>
        <w:lastRenderedPageBreak/>
        <w:t>7)</w:t>
      </w:r>
      <w:r w:rsidRPr="002259F3">
        <w:t xml:space="preserve"> paragrahvi 79 lõiget 3 täiendatakse pärast </w:t>
      </w:r>
      <w:r>
        <w:t>sõnu</w:t>
      </w:r>
      <w:r w:rsidRPr="002259F3">
        <w:t xml:space="preserve"> „Ravimiregistris töödeldakse andmeid Eestis kehtiva müügiloaga ravimite“ tekstiosaga „, standardiseeritud </w:t>
      </w:r>
      <w:proofErr w:type="spellStart"/>
      <w:r w:rsidRPr="002259F3">
        <w:t>ekstemporaalsete</w:t>
      </w:r>
      <w:proofErr w:type="spellEnd"/>
      <w:r w:rsidRPr="002259F3">
        <w:t xml:space="preserve"> ravimite“;</w:t>
      </w:r>
    </w:p>
    <w:p w:rsidRPr="002259F3" w:rsidR="008F7EB2" w:rsidP="008F7EB2" w:rsidRDefault="008F7EB2" w14:paraId="73FD57C5" w14:textId="77777777">
      <w:pPr>
        <w:jc w:val="both"/>
      </w:pPr>
    </w:p>
    <w:p w:rsidRPr="002259F3" w:rsidR="008F7EB2" w:rsidP="008F7EB2" w:rsidRDefault="008F7EB2" w14:paraId="591D1082" w14:textId="7E500D49">
      <w:pPr>
        <w:jc w:val="both"/>
      </w:pPr>
      <w:r w:rsidRPr="002259F3">
        <w:rPr>
          <w:b/>
          <w:bCs/>
        </w:rPr>
        <w:t>8)</w:t>
      </w:r>
      <w:r w:rsidRPr="002259F3">
        <w:t xml:space="preserve"> paragrahvi 80 lõike 3 teist lauset täiendatakse pärast </w:t>
      </w:r>
      <w:r>
        <w:t>sõnu</w:t>
      </w:r>
      <w:r w:rsidRPr="002259F3">
        <w:t xml:space="preserve"> „Pakendikood antakse müügiloaga ravimile pärast</w:t>
      </w:r>
      <w:r>
        <w:t xml:space="preserve"> ravimi müügiloa</w:t>
      </w:r>
      <w:r w:rsidRPr="002259F3">
        <w:t xml:space="preserve"> väljaandmist“ tekstiosaga </w:t>
      </w:r>
      <w:r w:rsidRPr="001A2E33">
        <w:t xml:space="preserve">„, </w:t>
      </w:r>
      <w:proofErr w:type="spellStart"/>
      <w:r w:rsidRPr="001A2E33">
        <w:t>ekstemporaalsele</w:t>
      </w:r>
      <w:proofErr w:type="spellEnd"/>
      <w:r w:rsidRPr="001A2E33">
        <w:t xml:space="preserve"> ravimile standardiseerimisel“.</w:t>
      </w:r>
    </w:p>
    <w:p w:rsidRPr="002259F3" w:rsidR="0053131F" w:rsidP="00A25697" w:rsidRDefault="0053131F" w14:paraId="37F47DEA" w14:textId="77777777"/>
    <w:p w:rsidRPr="002259F3" w:rsidR="0053131F" w:rsidP="00A25697" w:rsidRDefault="1A5781FC" w14:paraId="3E9F663E" w14:textId="1CB05FAB">
      <w:pPr>
        <w:rPr>
          <w:b/>
          <w:bCs/>
        </w:rPr>
      </w:pPr>
      <w:r w:rsidRPr="002259F3">
        <w:rPr>
          <w:b/>
          <w:bCs/>
        </w:rPr>
        <w:t xml:space="preserve">§ 4. Seaduse jõustumine </w:t>
      </w:r>
    </w:p>
    <w:p w:rsidRPr="002259F3" w:rsidR="0053131F" w:rsidP="00A25697" w:rsidRDefault="0053131F" w14:paraId="098D66E0" w14:textId="2C0C3CBD"/>
    <w:p w:rsidRPr="002259F3" w:rsidR="0053131F" w:rsidP="00A25697" w:rsidRDefault="1A5781FC" w14:paraId="1950959B" w14:textId="5D77CE32">
      <w:r w:rsidRPr="002259F3">
        <w:t>Käesolev seadus jõustub 2026. aasta 1. jaanuaril.</w:t>
      </w:r>
    </w:p>
    <w:p w:rsidRPr="002259F3" w:rsidR="0053131F" w:rsidP="00A25697" w:rsidRDefault="0053131F" w14:paraId="4E66B655" w14:textId="7FC603FD"/>
    <w:p w:rsidRPr="002259F3" w:rsidR="0053131F" w:rsidP="00A25697" w:rsidRDefault="0053131F" w14:paraId="0A0F1442" w14:textId="7D844B42"/>
    <w:p w:rsidRPr="002259F3" w:rsidR="0053131F" w:rsidP="00A25697" w:rsidRDefault="0053131F" w14:paraId="38C6F84B" w14:textId="76C59A2D"/>
    <w:p w:rsidRPr="002259F3" w:rsidR="0053131F" w:rsidP="00A25697" w:rsidRDefault="1A5781FC" w14:paraId="35AEF996" w14:textId="61E045D8">
      <w:r w:rsidRPr="002259F3">
        <w:t xml:space="preserve">Lauri </w:t>
      </w:r>
      <w:proofErr w:type="spellStart"/>
      <w:r w:rsidRPr="002259F3">
        <w:t>Hussar</w:t>
      </w:r>
      <w:proofErr w:type="spellEnd"/>
    </w:p>
    <w:p w:rsidRPr="002259F3" w:rsidR="0053131F" w:rsidP="00A25697" w:rsidRDefault="1A5781FC" w14:paraId="2BA1AD2E" w14:textId="70699212">
      <w:r w:rsidRPr="002259F3">
        <w:t>Riigikogu esimees</w:t>
      </w:r>
    </w:p>
    <w:p w:rsidRPr="002259F3" w:rsidR="0053131F" w:rsidP="00A25697" w:rsidRDefault="0053131F" w14:paraId="5A7D3897" w14:textId="48611E25"/>
    <w:p w:rsidRPr="002259F3" w:rsidR="0053131F" w:rsidP="00A25697" w:rsidRDefault="1A5781FC" w14:paraId="6684810E" w14:textId="18929C20">
      <w:r w:rsidRPr="002259F3">
        <w:t xml:space="preserve">Tallinn, </w:t>
      </w:r>
      <w:del w:author="Mari Koik - JUSTDIGI" w:date="2025-10-09T15:10:00Z" w16du:dateUtc="2025-10-09T12:10:00Z" w:id="88">
        <w:r w:rsidRPr="002259F3" w:rsidDel="0015083A">
          <w:delText>”</w:delText>
        </w:r>
      </w:del>
      <w:r w:rsidRPr="002259F3">
        <w:t>.…</w:t>
      </w:r>
      <w:del w:author="Mari Koik - JUSTDIGI" w:date="2025-10-09T15:10:00Z" w16du:dateUtc="2025-10-09T12:10:00Z" w:id="89">
        <w:r w:rsidRPr="002259F3" w:rsidDel="0015083A">
          <w:delText>”</w:delText>
        </w:r>
      </w:del>
      <w:r w:rsidRPr="002259F3">
        <w:t xml:space="preserve"> …………….. 2025</w:t>
      </w:r>
      <w:del w:author="Mari Koik - JUSTDIGI" w:date="2025-10-09T15:10:00Z" w16du:dateUtc="2025-10-09T12:10:00Z" w:id="90">
        <w:r w:rsidRPr="002259F3" w:rsidDel="0015083A">
          <w:delText>. a</w:delText>
        </w:r>
      </w:del>
    </w:p>
    <w:p w:rsidRPr="002259F3" w:rsidR="0053131F" w:rsidP="00A25697" w:rsidRDefault="1A5781FC" w14:paraId="69B0232F" w14:textId="516DF725">
      <w:r w:rsidRPr="002259F3">
        <w:t xml:space="preserve">___________________________________________________________________________ </w:t>
      </w:r>
    </w:p>
    <w:p w:rsidRPr="002259F3" w:rsidR="0053131F" w:rsidP="00A25697" w:rsidRDefault="0053131F" w14:paraId="3A29D070" w14:textId="673E7968"/>
    <w:p w:rsidRPr="002259F3" w:rsidR="0053131F" w:rsidP="00A25697" w:rsidRDefault="1A5781FC" w14:paraId="608BDAC9" w14:textId="3D3FD2D7">
      <w:r w:rsidRPr="002259F3">
        <w:t>Algatab Vabariigi Valitsus …………… 2025</w:t>
      </w:r>
      <w:del w:author="Mari Koik - JUSTDIGI" w:date="2025-10-09T15:11:00Z" w16du:dateUtc="2025-10-09T12:11:00Z" w:id="91">
        <w:r w:rsidRPr="002259F3" w:rsidDel="0015083A">
          <w:delText>. a</w:delText>
        </w:r>
      </w:del>
    </w:p>
    <w:p w:rsidRPr="002259F3" w:rsidR="0053131F" w:rsidP="00A25697" w:rsidRDefault="0053131F" w14:paraId="74EC8326" w14:textId="334F48CB"/>
    <w:p w:rsidRPr="002259F3" w:rsidR="0053131F" w:rsidP="00A25697" w:rsidRDefault="1A5781FC" w14:paraId="469CAB07" w14:textId="3BC0B936">
      <w:r w:rsidRPr="002259F3">
        <w:t>(allkirjastatud digitaalselt)</w:t>
      </w:r>
    </w:p>
    <w:sectPr w:rsidRPr="002259F3" w:rsidR="0053131F">
      <w:footerReference w:type="default" r:id="rId14"/>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MK" w:author="Mari Koik - JUSTDIGI" w:date="2025-10-07T16:02:00Z" w:id="0">
    <w:p w:rsidR="009766EF" w:rsidP="009766EF" w:rsidRDefault="00A16B93" w14:paraId="42F899CE" w14:textId="77777777">
      <w:pPr>
        <w:pStyle w:val="Kommentaaritekst"/>
      </w:pPr>
      <w:r>
        <w:rPr>
          <w:rStyle w:val="Kommentaariviide"/>
        </w:rPr>
        <w:annotationRef/>
      </w:r>
      <w:r w:rsidR="009766EF">
        <w:t xml:space="preserve">Siin olnud ravimiliigi nimetus ei ole hästi õnnestunud: esiteks ei ole liitsõna esiosa </w:t>
      </w:r>
      <w:r w:rsidR="009766EF">
        <w:rPr>
          <w:i/>
          <w:iCs/>
        </w:rPr>
        <w:t>ultra</w:t>
      </w:r>
      <w:r w:rsidR="009766EF">
        <w:t xml:space="preserve">- (tähenduses 'väga') oskuskeeles tavaks kasutada (selles tähenduses on see kõnekeelne, vrd </w:t>
      </w:r>
      <w:r w:rsidR="009766EF">
        <w:rPr>
          <w:i/>
          <w:iCs/>
        </w:rPr>
        <w:t>ultramoodne</w:t>
      </w:r>
      <w:r w:rsidR="009766EF">
        <w:t xml:space="preserve">), selle kasutus oskuskeeles piirdub tehnikasõnadega </w:t>
      </w:r>
      <w:r w:rsidR="009766EF">
        <w:rPr>
          <w:i/>
          <w:iCs/>
        </w:rPr>
        <w:t>ultraheli</w:t>
      </w:r>
      <w:r w:rsidR="009766EF">
        <w:t xml:space="preserve">, </w:t>
      </w:r>
      <w:r w:rsidR="009766EF">
        <w:rPr>
          <w:i/>
          <w:iCs/>
        </w:rPr>
        <w:t xml:space="preserve">ultraviolett </w:t>
      </w:r>
      <w:r w:rsidR="009766EF">
        <w:t xml:space="preserve">ja mõni üksik veel, parem oleks </w:t>
      </w:r>
      <w:r w:rsidR="009766EF">
        <w:rPr>
          <w:i/>
          <w:iCs/>
        </w:rPr>
        <w:t xml:space="preserve">üli-; </w:t>
      </w:r>
      <w:r w:rsidR="009766EF">
        <w:t xml:space="preserve">teiseks on sidekriips liigne. </w:t>
      </w:r>
    </w:p>
    <w:p w:rsidR="009766EF" w:rsidP="009766EF" w:rsidRDefault="009766EF" w14:paraId="31AE2EA6" w14:textId="77777777">
      <w:pPr>
        <w:pStyle w:val="Kommentaaritekst"/>
      </w:pPr>
      <w:r>
        <w:t xml:space="preserve">Seega pakun </w:t>
      </w:r>
      <w:r>
        <w:rPr>
          <w:b/>
          <w:bCs/>
          <w:i/>
          <w:iCs/>
          <w:u w:val="single"/>
        </w:rPr>
        <w:t>üliharvikravim</w:t>
      </w:r>
      <w:r>
        <w:t xml:space="preserve">. Eeskujuna on olemas oskussõnad </w:t>
      </w:r>
      <w:r>
        <w:rPr>
          <w:i/>
          <w:iCs/>
        </w:rPr>
        <w:t>ülipeenpulber, ülihiidtäht, ülikiirjahutus, ülikõrgrõhk</w:t>
      </w:r>
      <w:r>
        <w:t xml:space="preserve"> jm.</w:t>
      </w:r>
    </w:p>
  </w:comment>
  <w:comment w:initials="MK" w:author="Mari Koik - JUSTDIGI" w:date="2025-10-10T12:48:00Z" w:id="5">
    <w:p w:rsidR="00B35073" w:rsidP="00B35073" w:rsidRDefault="00B35073" w14:paraId="492F7E51" w14:textId="3C04FCF4">
      <w:pPr>
        <w:pStyle w:val="Kommentaaritekst"/>
      </w:pPr>
      <w:r>
        <w:rPr>
          <w:rStyle w:val="Kommentaariviide"/>
        </w:rPr>
        <w:annotationRef/>
      </w:r>
      <w:r>
        <w:t>Kehtivas RaKSis on samas kontekstis palju ka "ravikindlustuse rahalistele vahenditele". Igaks juhuks küsin: kas meelega on siin valitud just sõna "võimalus"?</w:t>
      </w:r>
    </w:p>
  </w:comment>
  <w:comment w:initials="MK" w:author="Mari Koik - JUSTDIGI" w:date="2025-10-10T14:21:00Z" w:id="9">
    <w:p w:rsidR="00CE5625" w:rsidP="00CE5625" w:rsidRDefault="00CE5625" w14:paraId="1E4246B6" w14:textId="77777777">
      <w:pPr>
        <w:pStyle w:val="Kommentaaritekst"/>
      </w:pPr>
      <w:r>
        <w:rPr>
          <w:rStyle w:val="Kommentaariviide"/>
        </w:rPr>
        <w:annotationRef/>
      </w:r>
      <w:r>
        <w:t>ühtlus</w:t>
      </w:r>
    </w:p>
  </w:comment>
  <w:comment w:initials="MK" w:author="Mari Koik - JUSTDIGI" w:date="2025-10-09T13:02:00Z" w:id="12">
    <w:p w:rsidR="00F41DFE" w:rsidP="00F41DFE" w:rsidRDefault="00B101D8" w14:paraId="57C4A188" w14:textId="5ABAFF26">
      <w:pPr>
        <w:pStyle w:val="Kommentaaritekst"/>
      </w:pPr>
      <w:r>
        <w:rPr>
          <w:rStyle w:val="Kommentaariviide"/>
        </w:rPr>
        <w:annotationRef/>
      </w:r>
      <w:r w:rsidR="00F41DFE">
        <w:t xml:space="preserve">Kuna see säte sõnastatakse uuesti, pakun uue, selgema sõnastuse: parem on öelda, et summa saadakse, arvutades x-i ja y vahe, mitte arvutatakse x-i ja y vahest. See viimane, seni kehtinud sõnastus on tegelikult üsna ebamäärane: ei või kindlalt öelda, et summa ongi vahe, vaid võib väita, et summa arvutatakse vahe alusel. </w:t>
      </w:r>
    </w:p>
    <w:p w:rsidR="00F41DFE" w:rsidP="00F41DFE" w:rsidRDefault="00F41DFE" w14:paraId="60BC4352" w14:textId="77777777">
      <w:pPr>
        <w:pStyle w:val="Kommentaaritekst"/>
      </w:pPr>
      <w:r>
        <w:t>Loodan muidugi, et olen mõttest õigesti aru saanud.</w:t>
      </w:r>
    </w:p>
  </w:comment>
  <w:comment w:initials="MK" w:author="Mari Koik - JUSTDIGI" w:date="2025-10-10T11:49:00Z" w:id="24">
    <w:p w:rsidR="00AE13D1" w:rsidP="00AE13D1" w:rsidRDefault="00AE13D1" w14:paraId="750C53D3" w14:textId="1BB671B2">
      <w:pPr>
        <w:pStyle w:val="Kommentaaritekst"/>
      </w:pPr>
      <w:r>
        <w:rPr>
          <w:rStyle w:val="Kommentaariviide"/>
        </w:rPr>
        <w:annotationRef/>
      </w:r>
      <w:r>
        <w:t xml:space="preserve">Üle võtma hinda (hinna osa) - tundus liiga kokkusurutud, proovisin sõnastada rohkem kehtiva RaKSi eeskujul, kus räägitakse üldiselt tasu maksmise </w:t>
      </w:r>
      <w:r>
        <w:rPr>
          <w:u w:val="single"/>
        </w:rPr>
        <w:t>kohustuse</w:t>
      </w:r>
      <w:r>
        <w:t xml:space="preserve"> ülevõtmisest, </w:t>
      </w:r>
      <w:r>
        <w:rPr>
          <w:u w:val="single"/>
        </w:rPr>
        <w:t>mitte hinna</w:t>
      </w:r>
      <w:r>
        <w:t xml:space="preserve"> või hinnaosa ülevõtmisest.</w:t>
      </w:r>
    </w:p>
  </w:comment>
  <w:comment w:initials="MK" w:author="Mari Koik - JUSTDIGI" w:date="2025-10-10T12:29:00Z" w:id="55">
    <w:p w:rsidR="00402733" w:rsidP="00402733" w:rsidRDefault="00402733" w14:paraId="2F414D18" w14:textId="77777777">
      <w:pPr>
        <w:pStyle w:val="Kommentaaritekst"/>
      </w:pPr>
      <w:r>
        <w:rPr>
          <w:rStyle w:val="Kommentaariviide"/>
        </w:rPr>
        <w:annotationRef/>
      </w:r>
      <w:r>
        <w:t xml:space="preserve">Tegelikult oleks kõige parem, kui uus termin </w:t>
      </w:r>
      <w:r>
        <w:rPr>
          <w:i/>
          <w:iCs/>
        </w:rPr>
        <w:t xml:space="preserve">üliharvikravim </w:t>
      </w:r>
      <w:r>
        <w:t>toodaks seadusesse sellise eraldi sättena, kus on termin ja määratlus. Praegu oli siin nii, et uus termin toodi sisse lõike loetelupunkti kõrvallauses. See on kuidagi liiga nurga taga, ei sobi hästi määratluse esitamiseks. Pakun variandi, kus algul on selgitus ja siis sulgudes uus termin, nn lühinimetusena. Vaadake, kas nii võiks.</w:t>
      </w:r>
    </w:p>
  </w:comment>
  <w:comment w:initials="MK" w:author="Mari Koik - JUSTDIGI" w:date="2025-10-10T13:07:00Z" w:id="65">
    <w:p w:rsidR="00D931F7" w:rsidP="00D931F7" w:rsidRDefault="00D931F7" w14:paraId="24FF670F" w14:textId="77777777">
      <w:pPr>
        <w:pStyle w:val="Kommentaaritekst"/>
      </w:pPr>
      <w:r>
        <w:rPr>
          <w:rStyle w:val="Kommentaariviide"/>
        </w:rPr>
        <w:annotationRef/>
      </w:r>
      <w:r>
        <w:t>Kas mõte jäi õigeks?</w:t>
      </w:r>
    </w:p>
  </w:comment>
  <w:comment xmlns:w="http://schemas.openxmlformats.org/wordprocessingml/2006/main" w:initials="MJ" w:author="Markus Ühtigi - JUSTDIGI" w:date="2025-10-13T12:32:19" w:id="2008797912">
    <w:p xmlns:w14="http://schemas.microsoft.com/office/word/2010/wordml" xmlns:w="http://schemas.openxmlformats.org/wordprocessingml/2006/main" w:rsidR="319D9D90" w:rsidRDefault="7482A32B" w14:paraId="06857DB1" w14:textId="31ED14EA">
      <w:pPr>
        <w:pStyle w:val="CommentText"/>
      </w:pPr>
      <w:r>
        <w:rPr>
          <w:rStyle w:val="CommentReference"/>
        </w:rPr>
        <w:annotationRef/>
      </w:r>
      <w:r w:rsidRPr="63A5A498" w:rsidR="02D459D0">
        <w:t>Piisab, kui on "lõige 3(1)". Lõikel ei ole pealkirja ning seega pole vajalik ka selle puhul teksti ja pealkirja eristada (nagu on võimalik paragrahvi puhul teha).</w:t>
      </w:r>
    </w:p>
  </w:comment>
</w:comments>
</file>

<file path=word/commentsExtended.xml><?xml version="1.0" encoding="utf-8"?>
<w15:commentsEx xmlns:mc="http://schemas.openxmlformats.org/markup-compatibility/2006" xmlns:w15="http://schemas.microsoft.com/office/word/2012/wordml" mc:Ignorable="w15">
  <w15:commentEx w15:done="0" w15:paraId="31AE2EA6"/>
  <w15:commentEx w15:done="0" w15:paraId="492F7E51"/>
  <w15:commentEx w15:done="0" w15:paraId="1E4246B6"/>
  <w15:commentEx w15:done="0" w15:paraId="60BC4352"/>
  <w15:commentEx w15:done="0" w15:paraId="750C53D3"/>
  <w15:commentEx w15:done="0" w15:paraId="2F414D18"/>
  <w15:commentEx w15:done="0" w15:paraId="24FF670F"/>
  <w15:commentEx w15:done="0" w15:paraId="06857DB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00EDF87" w16cex:dateUtc="2025-10-07T13:02:00Z"/>
  <w16cex:commentExtensible w16cex:durableId="77204A63" w16cex:dateUtc="2025-10-10T09:48:00Z"/>
  <w16cex:commentExtensible w16cex:durableId="2892F040" w16cex:dateUtc="2025-10-10T11:21:00Z"/>
  <w16cex:commentExtensible w16cex:durableId="47542374" w16cex:dateUtc="2025-10-09T10:02:00Z"/>
  <w16cex:commentExtensible w16cex:durableId="377C7DFA" w16cex:dateUtc="2025-10-10T08:49:00Z"/>
  <w16cex:commentExtensible w16cex:durableId="38A91D0C" w16cex:dateUtc="2025-10-10T09:29:00Z"/>
  <w16cex:commentExtensible w16cex:durableId="1F1A65FC" w16cex:dateUtc="2025-10-10T10:07:00Z"/>
  <w16cex:commentExtensible w16cex:durableId="29078287" w16cex:dateUtc="2025-10-13T09:32:19.357Z"/>
</w16cex:commentsExtensible>
</file>

<file path=word/commentsIds.xml><?xml version="1.0" encoding="utf-8"?>
<w16cid:commentsIds xmlns:mc="http://schemas.openxmlformats.org/markup-compatibility/2006" xmlns:w16cid="http://schemas.microsoft.com/office/word/2016/wordml/cid" mc:Ignorable="w16cid">
  <w16cid:commentId w16cid:paraId="31AE2EA6" w16cid:durableId="200EDF87"/>
  <w16cid:commentId w16cid:paraId="492F7E51" w16cid:durableId="77204A63"/>
  <w16cid:commentId w16cid:paraId="1E4246B6" w16cid:durableId="2892F040"/>
  <w16cid:commentId w16cid:paraId="60BC4352" w16cid:durableId="47542374"/>
  <w16cid:commentId w16cid:paraId="750C53D3" w16cid:durableId="377C7DFA"/>
  <w16cid:commentId w16cid:paraId="2F414D18" w16cid:durableId="38A91D0C"/>
  <w16cid:commentId w16cid:paraId="24FF670F" w16cid:durableId="1F1A65FC"/>
  <w16cid:commentId w16cid:paraId="06857DB1" w16cid:durableId="290782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56A3" w:rsidP="0053131F" w:rsidRDefault="00BF56A3" w14:paraId="2E439514" w14:textId="77777777">
      <w:r>
        <w:separator/>
      </w:r>
    </w:p>
  </w:endnote>
  <w:endnote w:type="continuationSeparator" w:id="0">
    <w:p w:rsidR="00BF56A3" w:rsidP="0053131F" w:rsidRDefault="00BF56A3" w14:paraId="2842C739" w14:textId="77777777">
      <w:r>
        <w:continuationSeparator/>
      </w:r>
    </w:p>
  </w:endnote>
  <w:endnote w:type="continuationNotice" w:id="1">
    <w:p w:rsidR="00BF56A3" w:rsidRDefault="00BF56A3" w14:paraId="7D020E9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1826432"/>
      <w:docPartObj>
        <w:docPartGallery w:val="Page Numbers (Bottom of Page)"/>
        <w:docPartUnique/>
      </w:docPartObj>
    </w:sdtPr>
    <w:sdtContent>
      <w:p w:rsidR="00CE5E7A" w:rsidRDefault="00CE5E7A" w14:paraId="029E3FE7" w14:textId="55A79D3B">
        <w:pPr>
          <w:pStyle w:val="Jalus"/>
          <w:jc w:val="center"/>
        </w:pPr>
        <w:r>
          <w:fldChar w:fldCharType="begin"/>
        </w:r>
        <w:r>
          <w:instrText>PAGE   \* MERGEFORMAT</w:instrText>
        </w:r>
        <w:r>
          <w:fldChar w:fldCharType="separate"/>
        </w:r>
        <w:r>
          <w:t>2</w:t>
        </w:r>
        <w:r>
          <w:fldChar w:fldCharType="end"/>
        </w:r>
      </w:p>
    </w:sdtContent>
  </w:sdt>
  <w:p w:rsidR="00CE5E7A" w:rsidRDefault="00CE5E7A" w14:paraId="3A0842A6"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56A3" w:rsidP="0053131F" w:rsidRDefault="00BF56A3" w14:paraId="01BF069D" w14:textId="77777777">
      <w:r>
        <w:separator/>
      </w:r>
    </w:p>
  </w:footnote>
  <w:footnote w:type="continuationSeparator" w:id="0">
    <w:p w:rsidR="00BF56A3" w:rsidP="0053131F" w:rsidRDefault="00BF56A3" w14:paraId="3A65E336" w14:textId="77777777">
      <w:r>
        <w:continuationSeparator/>
      </w:r>
    </w:p>
  </w:footnote>
  <w:footnote w:type="continuationNotice" w:id="1">
    <w:p w:rsidR="00BF56A3" w:rsidRDefault="00BF56A3" w14:paraId="7AD45C2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A7C27"/>
    <w:multiLevelType w:val="hybridMultilevel"/>
    <w:tmpl w:val="3E34C7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FE4F94"/>
    <w:multiLevelType w:val="hybridMultilevel"/>
    <w:tmpl w:val="C27C84D6"/>
    <w:lvl w:ilvl="0" w:tplc="7E4CCD56">
      <w:start w:val="1"/>
      <w:numFmt w:val="bullet"/>
      <w:lvlText w:val=""/>
      <w:lvlJc w:val="left"/>
      <w:pPr>
        <w:ind w:left="720" w:hanging="360"/>
      </w:pPr>
      <w:rPr>
        <w:rFonts w:hint="default" w:ascii="Symbol" w:hAnsi="Symbol"/>
      </w:rPr>
    </w:lvl>
    <w:lvl w:ilvl="1" w:tplc="0B9A503E">
      <w:start w:val="1"/>
      <w:numFmt w:val="bullet"/>
      <w:lvlText w:val="o"/>
      <w:lvlJc w:val="left"/>
      <w:pPr>
        <w:ind w:left="1440" w:hanging="360"/>
      </w:pPr>
      <w:rPr>
        <w:rFonts w:hint="default" w:ascii="Courier New" w:hAnsi="Courier New"/>
      </w:rPr>
    </w:lvl>
    <w:lvl w:ilvl="2" w:tplc="CC46561C">
      <w:start w:val="1"/>
      <w:numFmt w:val="bullet"/>
      <w:lvlText w:val=""/>
      <w:lvlJc w:val="left"/>
      <w:pPr>
        <w:ind w:left="2160" w:hanging="360"/>
      </w:pPr>
      <w:rPr>
        <w:rFonts w:hint="default" w:ascii="Wingdings" w:hAnsi="Wingdings"/>
      </w:rPr>
    </w:lvl>
    <w:lvl w:ilvl="3" w:tplc="E856AE8C">
      <w:start w:val="1"/>
      <w:numFmt w:val="bullet"/>
      <w:lvlText w:val=""/>
      <w:lvlJc w:val="left"/>
      <w:pPr>
        <w:ind w:left="2880" w:hanging="360"/>
      </w:pPr>
      <w:rPr>
        <w:rFonts w:hint="default" w:ascii="Symbol" w:hAnsi="Symbol"/>
      </w:rPr>
    </w:lvl>
    <w:lvl w:ilvl="4" w:tplc="A8E87318">
      <w:start w:val="1"/>
      <w:numFmt w:val="bullet"/>
      <w:lvlText w:val="o"/>
      <w:lvlJc w:val="left"/>
      <w:pPr>
        <w:ind w:left="3600" w:hanging="360"/>
      </w:pPr>
      <w:rPr>
        <w:rFonts w:hint="default" w:ascii="Courier New" w:hAnsi="Courier New"/>
      </w:rPr>
    </w:lvl>
    <w:lvl w:ilvl="5" w:tplc="B868F28A">
      <w:start w:val="1"/>
      <w:numFmt w:val="bullet"/>
      <w:lvlText w:val=""/>
      <w:lvlJc w:val="left"/>
      <w:pPr>
        <w:ind w:left="4320" w:hanging="360"/>
      </w:pPr>
      <w:rPr>
        <w:rFonts w:hint="default" w:ascii="Wingdings" w:hAnsi="Wingdings"/>
      </w:rPr>
    </w:lvl>
    <w:lvl w:ilvl="6" w:tplc="238E47B0">
      <w:start w:val="1"/>
      <w:numFmt w:val="bullet"/>
      <w:lvlText w:val=""/>
      <w:lvlJc w:val="left"/>
      <w:pPr>
        <w:ind w:left="5040" w:hanging="360"/>
      </w:pPr>
      <w:rPr>
        <w:rFonts w:hint="default" w:ascii="Symbol" w:hAnsi="Symbol"/>
      </w:rPr>
    </w:lvl>
    <w:lvl w:ilvl="7" w:tplc="8E5C0680">
      <w:start w:val="1"/>
      <w:numFmt w:val="bullet"/>
      <w:lvlText w:val="o"/>
      <w:lvlJc w:val="left"/>
      <w:pPr>
        <w:ind w:left="5760" w:hanging="360"/>
      </w:pPr>
      <w:rPr>
        <w:rFonts w:hint="default" w:ascii="Courier New" w:hAnsi="Courier New"/>
      </w:rPr>
    </w:lvl>
    <w:lvl w:ilvl="8" w:tplc="C81C601E">
      <w:start w:val="1"/>
      <w:numFmt w:val="bullet"/>
      <w:lvlText w:val=""/>
      <w:lvlJc w:val="left"/>
      <w:pPr>
        <w:ind w:left="6480" w:hanging="360"/>
      </w:pPr>
      <w:rPr>
        <w:rFonts w:hint="default" w:ascii="Wingdings" w:hAnsi="Wingdings"/>
      </w:rPr>
    </w:lvl>
  </w:abstractNum>
  <w:abstractNum w:abstractNumId="2" w15:restartNumberingAfterBreak="0">
    <w:nsid w:val="18714E52"/>
    <w:multiLevelType w:val="hybridMultilevel"/>
    <w:tmpl w:val="71484102"/>
    <w:lvl w:ilvl="0" w:tplc="576C5632">
      <w:start w:val="1"/>
      <w:numFmt w:val="decimal"/>
      <w:lvlText w:val="%1)"/>
      <w:lvlJc w:val="left"/>
      <w:pPr>
        <w:ind w:left="644" w:hanging="360"/>
      </w:pPr>
      <w:rPr>
        <w:rFonts w:ascii="Times New Roman" w:hAnsi="Times New Roman" w:eastAsia="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79586B"/>
    <w:multiLevelType w:val="hybridMultilevel"/>
    <w:tmpl w:val="5810D83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4D1E99"/>
    <w:multiLevelType w:val="hybridMultilevel"/>
    <w:tmpl w:val="CDC6E526"/>
    <w:lvl w:ilvl="0" w:tplc="2E746F2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4D26A2A"/>
    <w:multiLevelType w:val="hybridMultilevel"/>
    <w:tmpl w:val="F918B20A"/>
    <w:lvl w:ilvl="0" w:tplc="AD0E6C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60C7E31"/>
    <w:multiLevelType w:val="hybridMultilevel"/>
    <w:tmpl w:val="0A1E70B8"/>
    <w:lvl w:ilvl="0" w:tplc="FFFFFFFF">
      <w:start w:val="1"/>
      <w:numFmt w:val="decimal"/>
      <w:lvlText w:val="%1)"/>
      <w:lvlJc w:val="left"/>
      <w:pPr>
        <w:ind w:left="720" w:hanging="360"/>
      </w:pPr>
      <w:rPr>
        <w:rFonts w:ascii="Times New Roman" w:hAnsi="Times New Roman" w:eastAsia="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345463"/>
    <w:multiLevelType w:val="hybridMultilevel"/>
    <w:tmpl w:val="17BCCB7E"/>
    <w:lvl w:ilvl="0" w:tplc="04250011">
      <w:start w:val="1"/>
      <w:numFmt w:val="decimal"/>
      <w:lvlText w:val="%1)"/>
      <w:lvlJc w:val="left"/>
      <w:pPr>
        <w:ind w:left="1068" w:hanging="360"/>
      </w:p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start w:val="1"/>
      <w:numFmt w:val="lowerRoman"/>
      <w:lvlText w:val="%6."/>
      <w:lvlJc w:val="right"/>
      <w:pPr>
        <w:ind w:left="4668" w:hanging="180"/>
      </w:pPr>
    </w:lvl>
    <w:lvl w:ilvl="6" w:tplc="0425000F">
      <w:start w:val="1"/>
      <w:numFmt w:val="decimal"/>
      <w:lvlText w:val="%7."/>
      <w:lvlJc w:val="left"/>
      <w:pPr>
        <w:ind w:left="5388" w:hanging="360"/>
      </w:pPr>
    </w:lvl>
    <w:lvl w:ilvl="7" w:tplc="04250019">
      <w:start w:val="1"/>
      <w:numFmt w:val="lowerLetter"/>
      <w:lvlText w:val="%8."/>
      <w:lvlJc w:val="left"/>
      <w:pPr>
        <w:ind w:left="6108" w:hanging="360"/>
      </w:pPr>
    </w:lvl>
    <w:lvl w:ilvl="8" w:tplc="0425001B">
      <w:start w:val="1"/>
      <w:numFmt w:val="lowerRoman"/>
      <w:lvlText w:val="%9."/>
      <w:lvlJc w:val="right"/>
      <w:pPr>
        <w:ind w:left="6828" w:hanging="180"/>
      </w:pPr>
    </w:lvl>
  </w:abstractNum>
  <w:abstractNum w:abstractNumId="8" w15:restartNumberingAfterBreak="0">
    <w:nsid w:val="55166FC8"/>
    <w:multiLevelType w:val="hybridMultilevel"/>
    <w:tmpl w:val="58E024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5181192"/>
    <w:multiLevelType w:val="hybridMultilevel"/>
    <w:tmpl w:val="905C82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051CE8D"/>
    <w:multiLevelType w:val="hybridMultilevel"/>
    <w:tmpl w:val="FFFFFFFF"/>
    <w:lvl w:ilvl="0" w:tplc="2E5E430E">
      <w:start w:val="1"/>
      <w:numFmt w:val="decimal"/>
      <w:lvlText w:val="%1)"/>
      <w:lvlJc w:val="left"/>
      <w:pPr>
        <w:ind w:left="720" w:hanging="360"/>
      </w:pPr>
    </w:lvl>
    <w:lvl w:ilvl="1" w:tplc="CBDA2744">
      <w:start w:val="1"/>
      <w:numFmt w:val="lowerLetter"/>
      <w:lvlText w:val="%2."/>
      <w:lvlJc w:val="left"/>
      <w:pPr>
        <w:ind w:left="1440" w:hanging="360"/>
      </w:pPr>
    </w:lvl>
    <w:lvl w:ilvl="2" w:tplc="CF6AD636">
      <w:start w:val="1"/>
      <w:numFmt w:val="lowerRoman"/>
      <w:lvlText w:val="%3."/>
      <w:lvlJc w:val="right"/>
      <w:pPr>
        <w:ind w:left="2160" w:hanging="180"/>
      </w:pPr>
    </w:lvl>
    <w:lvl w:ilvl="3" w:tplc="6F20AA8C">
      <w:start w:val="1"/>
      <w:numFmt w:val="decimal"/>
      <w:lvlText w:val="%4."/>
      <w:lvlJc w:val="left"/>
      <w:pPr>
        <w:ind w:left="2880" w:hanging="360"/>
      </w:pPr>
    </w:lvl>
    <w:lvl w:ilvl="4" w:tplc="359022E4">
      <w:start w:val="1"/>
      <w:numFmt w:val="lowerLetter"/>
      <w:lvlText w:val="%5."/>
      <w:lvlJc w:val="left"/>
      <w:pPr>
        <w:ind w:left="3600" w:hanging="360"/>
      </w:pPr>
    </w:lvl>
    <w:lvl w:ilvl="5" w:tplc="FC1A1CFC">
      <w:start w:val="1"/>
      <w:numFmt w:val="lowerRoman"/>
      <w:lvlText w:val="%6."/>
      <w:lvlJc w:val="right"/>
      <w:pPr>
        <w:ind w:left="4320" w:hanging="180"/>
      </w:pPr>
    </w:lvl>
    <w:lvl w:ilvl="6" w:tplc="3FF871F2">
      <w:start w:val="1"/>
      <w:numFmt w:val="decimal"/>
      <w:lvlText w:val="%7."/>
      <w:lvlJc w:val="left"/>
      <w:pPr>
        <w:ind w:left="5040" w:hanging="360"/>
      </w:pPr>
    </w:lvl>
    <w:lvl w:ilvl="7" w:tplc="CE94AEA0">
      <w:start w:val="1"/>
      <w:numFmt w:val="lowerLetter"/>
      <w:lvlText w:val="%8."/>
      <w:lvlJc w:val="left"/>
      <w:pPr>
        <w:ind w:left="5760" w:hanging="360"/>
      </w:pPr>
    </w:lvl>
    <w:lvl w:ilvl="8" w:tplc="A8E83AFC">
      <w:start w:val="1"/>
      <w:numFmt w:val="lowerRoman"/>
      <w:lvlText w:val="%9."/>
      <w:lvlJc w:val="right"/>
      <w:pPr>
        <w:ind w:left="6480" w:hanging="180"/>
      </w:pPr>
    </w:lvl>
  </w:abstractNum>
  <w:abstractNum w:abstractNumId="11" w15:restartNumberingAfterBreak="0">
    <w:nsid w:val="78B745FB"/>
    <w:multiLevelType w:val="hybridMultilevel"/>
    <w:tmpl w:val="992837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9D40D8A"/>
    <w:multiLevelType w:val="hybridMultilevel"/>
    <w:tmpl w:val="37A4FDDC"/>
    <w:lvl w:ilvl="0" w:tplc="04250011">
      <w:start w:val="1"/>
      <w:numFmt w:val="decimal"/>
      <w:lvlText w:val="%1)"/>
      <w:lvlJc w:val="left"/>
      <w:pPr>
        <w:ind w:left="840" w:hanging="360"/>
      </w:pPr>
    </w:lvl>
    <w:lvl w:ilvl="1" w:tplc="04250019" w:tentative="1">
      <w:start w:val="1"/>
      <w:numFmt w:val="lowerLetter"/>
      <w:lvlText w:val="%2."/>
      <w:lvlJc w:val="left"/>
      <w:pPr>
        <w:ind w:left="1560" w:hanging="360"/>
      </w:pPr>
    </w:lvl>
    <w:lvl w:ilvl="2" w:tplc="0425001B" w:tentative="1">
      <w:start w:val="1"/>
      <w:numFmt w:val="lowerRoman"/>
      <w:lvlText w:val="%3."/>
      <w:lvlJc w:val="right"/>
      <w:pPr>
        <w:ind w:left="2280" w:hanging="180"/>
      </w:pPr>
    </w:lvl>
    <w:lvl w:ilvl="3" w:tplc="0425000F" w:tentative="1">
      <w:start w:val="1"/>
      <w:numFmt w:val="decimal"/>
      <w:lvlText w:val="%4."/>
      <w:lvlJc w:val="left"/>
      <w:pPr>
        <w:ind w:left="3000" w:hanging="360"/>
      </w:pPr>
    </w:lvl>
    <w:lvl w:ilvl="4" w:tplc="04250019" w:tentative="1">
      <w:start w:val="1"/>
      <w:numFmt w:val="lowerLetter"/>
      <w:lvlText w:val="%5."/>
      <w:lvlJc w:val="left"/>
      <w:pPr>
        <w:ind w:left="3720" w:hanging="360"/>
      </w:pPr>
    </w:lvl>
    <w:lvl w:ilvl="5" w:tplc="0425001B" w:tentative="1">
      <w:start w:val="1"/>
      <w:numFmt w:val="lowerRoman"/>
      <w:lvlText w:val="%6."/>
      <w:lvlJc w:val="right"/>
      <w:pPr>
        <w:ind w:left="4440" w:hanging="180"/>
      </w:pPr>
    </w:lvl>
    <w:lvl w:ilvl="6" w:tplc="0425000F" w:tentative="1">
      <w:start w:val="1"/>
      <w:numFmt w:val="decimal"/>
      <w:lvlText w:val="%7."/>
      <w:lvlJc w:val="left"/>
      <w:pPr>
        <w:ind w:left="5160" w:hanging="360"/>
      </w:pPr>
    </w:lvl>
    <w:lvl w:ilvl="7" w:tplc="04250019" w:tentative="1">
      <w:start w:val="1"/>
      <w:numFmt w:val="lowerLetter"/>
      <w:lvlText w:val="%8."/>
      <w:lvlJc w:val="left"/>
      <w:pPr>
        <w:ind w:left="5880" w:hanging="360"/>
      </w:pPr>
    </w:lvl>
    <w:lvl w:ilvl="8" w:tplc="0425001B" w:tentative="1">
      <w:start w:val="1"/>
      <w:numFmt w:val="lowerRoman"/>
      <w:lvlText w:val="%9."/>
      <w:lvlJc w:val="right"/>
      <w:pPr>
        <w:ind w:left="6600" w:hanging="180"/>
      </w:pPr>
    </w:lvl>
  </w:abstractNum>
  <w:num w:numId="1" w16cid:durableId="300426537">
    <w:abstractNumId w:val="10"/>
  </w:num>
  <w:num w:numId="2" w16cid:durableId="1424837568">
    <w:abstractNumId w:val="1"/>
  </w:num>
  <w:num w:numId="3" w16cid:durableId="1076364920">
    <w:abstractNumId w:val="9"/>
  </w:num>
  <w:num w:numId="4" w16cid:durableId="2066757189">
    <w:abstractNumId w:val="8"/>
  </w:num>
  <w:num w:numId="5" w16cid:durableId="1207528587">
    <w:abstractNumId w:val="2"/>
  </w:num>
  <w:num w:numId="6" w16cid:durableId="1715348503">
    <w:abstractNumId w:val="11"/>
  </w:num>
  <w:num w:numId="7" w16cid:durableId="76244502">
    <w:abstractNumId w:val="6"/>
  </w:num>
  <w:num w:numId="8" w16cid:durableId="403840944">
    <w:abstractNumId w:val="5"/>
  </w:num>
  <w:num w:numId="9" w16cid:durableId="1768426860">
    <w:abstractNumId w:val="3"/>
  </w:num>
  <w:num w:numId="10" w16cid:durableId="830874793">
    <w:abstractNumId w:val="4"/>
  </w:num>
  <w:num w:numId="11" w16cid:durableId="278923928">
    <w:abstractNumId w:val="0"/>
  </w:num>
  <w:num w:numId="12" w16cid:durableId="284428644">
    <w:abstractNumId w:val="12"/>
  </w:num>
  <w:num w:numId="13" w16cid:durableId="3575131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w15:person w15:author="Mari Koik - JUSTDIGI">
    <w15:presenceInfo w15:providerId="AD" w15:userId="S::mari.koik@justdigi.ee::872c8bc6-69a5-4ae0-a58c-3206306eda7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dirty"/>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703"/>
    <w:rsid w:val="00003C9A"/>
    <w:rsid w:val="0000493D"/>
    <w:rsid w:val="00007F52"/>
    <w:rsid w:val="00007FFD"/>
    <w:rsid w:val="00010837"/>
    <w:rsid w:val="00012039"/>
    <w:rsid w:val="0001347F"/>
    <w:rsid w:val="00013B32"/>
    <w:rsid w:val="00015343"/>
    <w:rsid w:val="00015CAB"/>
    <w:rsid w:val="00016B84"/>
    <w:rsid w:val="00016DB3"/>
    <w:rsid w:val="00020A14"/>
    <w:rsid w:val="00021A20"/>
    <w:rsid w:val="0002411C"/>
    <w:rsid w:val="00024742"/>
    <w:rsid w:val="00025884"/>
    <w:rsid w:val="000265D7"/>
    <w:rsid w:val="00026EFC"/>
    <w:rsid w:val="00027C01"/>
    <w:rsid w:val="00030A2D"/>
    <w:rsid w:val="00030A4B"/>
    <w:rsid w:val="0003199D"/>
    <w:rsid w:val="000355E0"/>
    <w:rsid w:val="0003605F"/>
    <w:rsid w:val="00036866"/>
    <w:rsid w:val="00037A33"/>
    <w:rsid w:val="00037C68"/>
    <w:rsid w:val="000434CA"/>
    <w:rsid w:val="00043931"/>
    <w:rsid w:val="00046869"/>
    <w:rsid w:val="00050670"/>
    <w:rsid w:val="00050A94"/>
    <w:rsid w:val="00051309"/>
    <w:rsid w:val="00052737"/>
    <w:rsid w:val="00052CEF"/>
    <w:rsid w:val="0005556B"/>
    <w:rsid w:val="00056A06"/>
    <w:rsid w:val="00056A97"/>
    <w:rsid w:val="000606C8"/>
    <w:rsid w:val="0006073D"/>
    <w:rsid w:val="00062430"/>
    <w:rsid w:val="000630A9"/>
    <w:rsid w:val="000658F1"/>
    <w:rsid w:val="00067EFF"/>
    <w:rsid w:val="00071A4D"/>
    <w:rsid w:val="00071A79"/>
    <w:rsid w:val="00072F91"/>
    <w:rsid w:val="00073246"/>
    <w:rsid w:val="00074323"/>
    <w:rsid w:val="000751EE"/>
    <w:rsid w:val="0007602F"/>
    <w:rsid w:val="0007696B"/>
    <w:rsid w:val="000817B1"/>
    <w:rsid w:val="000825FF"/>
    <w:rsid w:val="00082F0A"/>
    <w:rsid w:val="0008506F"/>
    <w:rsid w:val="00085F80"/>
    <w:rsid w:val="00085FCD"/>
    <w:rsid w:val="00086D67"/>
    <w:rsid w:val="0008795C"/>
    <w:rsid w:val="0009180F"/>
    <w:rsid w:val="00093D53"/>
    <w:rsid w:val="0009516C"/>
    <w:rsid w:val="000A34E0"/>
    <w:rsid w:val="000A5111"/>
    <w:rsid w:val="000A5E0A"/>
    <w:rsid w:val="000A6C66"/>
    <w:rsid w:val="000A7CE1"/>
    <w:rsid w:val="000A7FC2"/>
    <w:rsid w:val="000B0742"/>
    <w:rsid w:val="000B0A76"/>
    <w:rsid w:val="000B4B9E"/>
    <w:rsid w:val="000B5293"/>
    <w:rsid w:val="000B65A8"/>
    <w:rsid w:val="000C052A"/>
    <w:rsid w:val="000C0652"/>
    <w:rsid w:val="000C0BDF"/>
    <w:rsid w:val="000C148E"/>
    <w:rsid w:val="000C1CDF"/>
    <w:rsid w:val="000C3E06"/>
    <w:rsid w:val="000C4E2C"/>
    <w:rsid w:val="000C5B95"/>
    <w:rsid w:val="000D3B4D"/>
    <w:rsid w:val="000D4ED2"/>
    <w:rsid w:val="000D5911"/>
    <w:rsid w:val="000D5EB0"/>
    <w:rsid w:val="000E00ED"/>
    <w:rsid w:val="000E07CB"/>
    <w:rsid w:val="000E1565"/>
    <w:rsid w:val="000E25DF"/>
    <w:rsid w:val="000E2DD6"/>
    <w:rsid w:val="000E40E4"/>
    <w:rsid w:val="000E4F3F"/>
    <w:rsid w:val="000E5109"/>
    <w:rsid w:val="000E596A"/>
    <w:rsid w:val="000E5A4D"/>
    <w:rsid w:val="000E7131"/>
    <w:rsid w:val="000E790B"/>
    <w:rsid w:val="000F1D7C"/>
    <w:rsid w:val="000F3AD0"/>
    <w:rsid w:val="000F548E"/>
    <w:rsid w:val="000F64E6"/>
    <w:rsid w:val="000F73E7"/>
    <w:rsid w:val="0010276F"/>
    <w:rsid w:val="00102F9F"/>
    <w:rsid w:val="00103A03"/>
    <w:rsid w:val="00111BFD"/>
    <w:rsid w:val="00113158"/>
    <w:rsid w:val="00113A34"/>
    <w:rsid w:val="00116B0D"/>
    <w:rsid w:val="00117AAF"/>
    <w:rsid w:val="001200D3"/>
    <w:rsid w:val="00122199"/>
    <w:rsid w:val="001256A5"/>
    <w:rsid w:val="001257A9"/>
    <w:rsid w:val="0012590A"/>
    <w:rsid w:val="0012662F"/>
    <w:rsid w:val="00126F08"/>
    <w:rsid w:val="00131C63"/>
    <w:rsid w:val="0013205C"/>
    <w:rsid w:val="00133C5F"/>
    <w:rsid w:val="00134328"/>
    <w:rsid w:val="001343F0"/>
    <w:rsid w:val="00137D27"/>
    <w:rsid w:val="00140BD0"/>
    <w:rsid w:val="00143698"/>
    <w:rsid w:val="00146254"/>
    <w:rsid w:val="00146535"/>
    <w:rsid w:val="00147ECA"/>
    <w:rsid w:val="0015083A"/>
    <w:rsid w:val="0015110E"/>
    <w:rsid w:val="0015163E"/>
    <w:rsid w:val="00151EAD"/>
    <w:rsid w:val="00153802"/>
    <w:rsid w:val="00153D27"/>
    <w:rsid w:val="00153D39"/>
    <w:rsid w:val="00154B3C"/>
    <w:rsid w:val="00157D41"/>
    <w:rsid w:val="001603E0"/>
    <w:rsid w:val="001611BC"/>
    <w:rsid w:val="00162086"/>
    <w:rsid w:val="001620BB"/>
    <w:rsid w:val="0016377E"/>
    <w:rsid w:val="001638CB"/>
    <w:rsid w:val="00164E3A"/>
    <w:rsid w:val="00170B3C"/>
    <w:rsid w:val="001712EB"/>
    <w:rsid w:val="00173975"/>
    <w:rsid w:val="00173A3D"/>
    <w:rsid w:val="001756E1"/>
    <w:rsid w:val="00175B62"/>
    <w:rsid w:val="00176749"/>
    <w:rsid w:val="0017746C"/>
    <w:rsid w:val="0017780F"/>
    <w:rsid w:val="0018149E"/>
    <w:rsid w:val="00181C84"/>
    <w:rsid w:val="001864DF"/>
    <w:rsid w:val="00190A6A"/>
    <w:rsid w:val="0019294C"/>
    <w:rsid w:val="001961DA"/>
    <w:rsid w:val="001A05C3"/>
    <w:rsid w:val="001A0BE3"/>
    <w:rsid w:val="001A10C0"/>
    <w:rsid w:val="001A2201"/>
    <w:rsid w:val="001A4830"/>
    <w:rsid w:val="001A5DAE"/>
    <w:rsid w:val="001A64FC"/>
    <w:rsid w:val="001B12F1"/>
    <w:rsid w:val="001B1303"/>
    <w:rsid w:val="001B17BE"/>
    <w:rsid w:val="001B3AEA"/>
    <w:rsid w:val="001B4051"/>
    <w:rsid w:val="001B4C61"/>
    <w:rsid w:val="001B540B"/>
    <w:rsid w:val="001B55C7"/>
    <w:rsid w:val="001B61B6"/>
    <w:rsid w:val="001B75F3"/>
    <w:rsid w:val="001C57EF"/>
    <w:rsid w:val="001C61B4"/>
    <w:rsid w:val="001C7A9F"/>
    <w:rsid w:val="001E55DA"/>
    <w:rsid w:val="001E5B98"/>
    <w:rsid w:val="001E65BD"/>
    <w:rsid w:val="001E6AF9"/>
    <w:rsid w:val="001E74FF"/>
    <w:rsid w:val="001E755C"/>
    <w:rsid w:val="001F20E4"/>
    <w:rsid w:val="001F253B"/>
    <w:rsid w:val="001F3414"/>
    <w:rsid w:val="001F4D0A"/>
    <w:rsid w:val="001F6FDD"/>
    <w:rsid w:val="002008EC"/>
    <w:rsid w:val="0020352D"/>
    <w:rsid w:val="00203E7B"/>
    <w:rsid w:val="00204935"/>
    <w:rsid w:val="00204B97"/>
    <w:rsid w:val="00211899"/>
    <w:rsid w:val="00211E8D"/>
    <w:rsid w:val="00213717"/>
    <w:rsid w:val="002141A3"/>
    <w:rsid w:val="00215A99"/>
    <w:rsid w:val="002169F6"/>
    <w:rsid w:val="00217B3C"/>
    <w:rsid w:val="00217BE2"/>
    <w:rsid w:val="00222FD5"/>
    <w:rsid w:val="00224316"/>
    <w:rsid w:val="00225520"/>
    <w:rsid w:val="00225678"/>
    <w:rsid w:val="002259F3"/>
    <w:rsid w:val="00230FD7"/>
    <w:rsid w:val="00231BE5"/>
    <w:rsid w:val="00234102"/>
    <w:rsid w:val="00234226"/>
    <w:rsid w:val="00237B1D"/>
    <w:rsid w:val="002402CE"/>
    <w:rsid w:val="002407E8"/>
    <w:rsid w:val="00240905"/>
    <w:rsid w:val="00240CE3"/>
    <w:rsid w:val="002425B9"/>
    <w:rsid w:val="0024353D"/>
    <w:rsid w:val="0024496F"/>
    <w:rsid w:val="00250294"/>
    <w:rsid w:val="00251322"/>
    <w:rsid w:val="00251A8C"/>
    <w:rsid w:val="002530EE"/>
    <w:rsid w:val="0025456B"/>
    <w:rsid w:val="002547B1"/>
    <w:rsid w:val="00260E66"/>
    <w:rsid w:val="00261361"/>
    <w:rsid w:val="00261654"/>
    <w:rsid w:val="0026231D"/>
    <w:rsid w:val="0026580A"/>
    <w:rsid w:val="00266691"/>
    <w:rsid w:val="002677E5"/>
    <w:rsid w:val="00273245"/>
    <w:rsid w:val="002800D0"/>
    <w:rsid w:val="00281786"/>
    <w:rsid w:val="00283F84"/>
    <w:rsid w:val="002854DB"/>
    <w:rsid w:val="002858F3"/>
    <w:rsid w:val="00287447"/>
    <w:rsid w:val="00290EDE"/>
    <w:rsid w:val="002945E2"/>
    <w:rsid w:val="002A0FE6"/>
    <w:rsid w:val="002A4632"/>
    <w:rsid w:val="002A4AE7"/>
    <w:rsid w:val="002A5012"/>
    <w:rsid w:val="002A5AEA"/>
    <w:rsid w:val="002A7469"/>
    <w:rsid w:val="002B10BC"/>
    <w:rsid w:val="002B287D"/>
    <w:rsid w:val="002B2F48"/>
    <w:rsid w:val="002B4959"/>
    <w:rsid w:val="002B4E22"/>
    <w:rsid w:val="002B5547"/>
    <w:rsid w:val="002B5C4C"/>
    <w:rsid w:val="002B5D31"/>
    <w:rsid w:val="002B7ADF"/>
    <w:rsid w:val="002B7F0B"/>
    <w:rsid w:val="002B7F61"/>
    <w:rsid w:val="002C29DB"/>
    <w:rsid w:val="002C2E54"/>
    <w:rsid w:val="002C560D"/>
    <w:rsid w:val="002C69BE"/>
    <w:rsid w:val="002C6A19"/>
    <w:rsid w:val="002C74EF"/>
    <w:rsid w:val="002CF750"/>
    <w:rsid w:val="002D1553"/>
    <w:rsid w:val="002E1FDE"/>
    <w:rsid w:val="002E2CB9"/>
    <w:rsid w:val="002E4191"/>
    <w:rsid w:val="002E41BF"/>
    <w:rsid w:val="002E5E64"/>
    <w:rsid w:val="002F00AF"/>
    <w:rsid w:val="002F07A8"/>
    <w:rsid w:val="002F0966"/>
    <w:rsid w:val="002F0B3C"/>
    <w:rsid w:val="002F6BD2"/>
    <w:rsid w:val="002F6C06"/>
    <w:rsid w:val="0030399B"/>
    <w:rsid w:val="00305C28"/>
    <w:rsid w:val="00305E3C"/>
    <w:rsid w:val="00307D82"/>
    <w:rsid w:val="0030D29B"/>
    <w:rsid w:val="00312192"/>
    <w:rsid w:val="00314EC8"/>
    <w:rsid w:val="00315296"/>
    <w:rsid w:val="003154E6"/>
    <w:rsid w:val="003203D1"/>
    <w:rsid w:val="00320C04"/>
    <w:rsid w:val="00320CC1"/>
    <w:rsid w:val="00320E00"/>
    <w:rsid w:val="00320F7E"/>
    <w:rsid w:val="00321BA8"/>
    <w:rsid w:val="00322CBA"/>
    <w:rsid w:val="00325C8E"/>
    <w:rsid w:val="003269D0"/>
    <w:rsid w:val="0032A433"/>
    <w:rsid w:val="00331D85"/>
    <w:rsid w:val="00336D41"/>
    <w:rsid w:val="00341AAE"/>
    <w:rsid w:val="00344489"/>
    <w:rsid w:val="003448AA"/>
    <w:rsid w:val="003452D1"/>
    <w:rsid w:val="00345B99"/>
    <w:rsid w:val="00350D2E"/>
    <w:rsid w:val="003515CE"/>
    <w:rsid w:val="00351D74"/>
    <w:rsid w:val="003526EA"/>
    <w:rsid w:val="00354998"/>
    <w:rsid w:val="00355615"/>
    <w:rsid w:val="00355AAA"/>
    <w:rsid w:val="00355D0B"/>
    <w:rsid w:val="00355FAF"/>
    <w:rsid w:val="00356BEA"/>
    <w:rsid w:val="00360067"/>
    <w:rsid w:val="00363512"/>
    <w:rsid w:val="0036351F"/>
    <w:rsid w:val="0036378D"/>
    <w:rsid w:val="00363C58"/>
    <w:rsid w:val="003640C8"/>
    <w:rsid w:val="003643D8"/>
    <w:rsid w:val="0036612F"/>
    <w:rsid w:val="003702FC"/>
    <w:rsid w:val="003723E1"/>
    <w:rsid w:val="003740D7"/>
    <w:rsid w:val="003753D0"/>
    <w:rsid w:val="0037636B"/>
    <w:rsid w:val="0037650C"/>
    <w:rsid w:val="003808E0"/>
    <w:rsid w:val="00384F32"/>
    <w:rsid w:val="003859CC"/>
    <w:rsid w:val="0038729A"/>
    <w:rsid w:val="0039008F"/>
    <w:rsid w:val="003907C0"/>
    <w:rsid w:val="00390811"/>
    <w:rsid w:val="003921E7"/>
    <w:rsid w:val="00393A06"/>
    <w:rsid w:val="00396B37"/>
    <w:rsid w:val="0039716D"/>
    <w:rsid w:val="003A2178"/>
    <w:rsid w:val="003A248B"/>
    <w:rsid w:val="003A27EF"/>
    <w:rsid w:val="003A27FB"/>
    <w:rsid w:val="003A33F9"/>
    <w:rsid w:val="003A39B1"/>
    <w:rsid w:val="003A4C4C"/>
    <w:rsid w:val="003A5DCE"/>
    <w:rsid w:val="003A5E1E"/>
    <w:rsid w:val="003A6DD3"/>
    <w:rsid w:val="003B033C"/>
    <w:rsid w:val="003B0779"/>
    <w:rsid w:val="003B0EC9"/>
    <w:rsid w:val="003B5949"/>
    <w:rsid w:val="003B6691"/>
    <w:rsid w:val="003C2332"/>
    <w:rsid w:val="003C278F"/>
    <w:rsid w:val="003C5944"/>
    <w:rsid w:val="003C5F98"/>
    <w:rsid w:val="003C6987"/>
    <w:rsid w:val="003C741F"/>
    <w:rsid w:val="003C7775"/>
    <w:rsid w:val="003D2EE1"/>
    <w:rsid w:val="003D32F5"/>
    <w:rsid w:val="003D46D3"/>
    <w:rsid w:val="003D483F"/>
    <w:rsid w:val="003D6383"/>
    <w:rsid w:val="003D739E"/>
    <w:rsid w:val="003D76DC"/>
    <w:rsid w:val="003E1AA3"/>
    <w:rsid w:val="003E22EE"/>
    <w:rsid w:val="003E339A"/>
    <w:rsid w:val="003E4C4C"/>
    <w:rsid w:val="003F22F1"/>
    <w:rsid w:val="003F59FE"/>
    <w:rsid w:val="003F5F34"/>
    <w:rsid w:val="00401305"/>
    <w:rsid w:val="00402733"/>
    <w:rsid w:val="00402820"/>
    <w:rsid w:val="00402D66"/>
    <w:rsid w:val="00402F53"/>
    <w:rsid w:val="00405548"/>
    <w:rsid w:val="00405A95"/>
    <w:rsid w:val="00405D65"/>
    <w:rsid w:val="004076A9"/>
    <w:rsid w:val="0040789A"/>
    <w:rsid w:val="00412B43"/>
    <w:rsid w:val="00412BD3"/>
    <w:rsid w:val="0041314F"/>
    <w:rsid w:val="004156B4"/>
    <w:rsid w:val="00415F05"/>
    <w:rsid w:val="0041670D"/>
    <w:rsid w:val="00416E7F"/>
    <w:rsid w:val="00420B1F"/>
    <w:rsid w:val="004215BB"/>
    <w:rsid w:val="00422C48"/>
    <w:rsid w:val="0042328A"/>
    <w:rsid w:val="00423633"/>
    <w:rsid w:val="00424FCB"/>
    <w:rsid w:val="0042546A"/>
    <w:rsid w:val="00425853"/>
    <w:rsid w:val="00433CA1"/>
    <w:rsid w:val="00433EC4"/>
    <w:rsid w:val="00442674"/>
    <w:rsid w:val="004435D2"/>
    <w:rsid w:val="00445014"/>
    <w:rsid w:val="00445A07"/>
    <w:rsid w:val="00446575"/>
    <w:rsid w:val="00446685"/>
    <w:rsid w:val="00453A27"/>
    <w:rsid w:val="004547C3"/>
    <w:rsid w:val="004604D3"/>
    <w:rsid w:val="0046078D"/>
    <w:rsid w:val="0046194F"/>
    <w:rsid w:val="00461A24"/>
    <w:rsid w:val="004626A2"/>
    <w:rsid w:val="00463632"/>
    <w:rsid w:val="00464628"/>
    <w:rsid w:val="004646DF"/>
    <w:rsid w:val="0046478A"/>
    <w:rsid w:val="004671A6"/>
    <w:rsid w:val="004671C3"/>
    <w:rsid w:val="00470178"/>
    <w:rsid w:val="0047248E"/>
    <w:rsid w:val="00477999"/>
    <w:rsid w:val="0048191F"/>
    <w:rsid w:val="00482837"/>
    <w:rsid w:val="00482CAF"/>
    <w:rsid w:val="00483934"/>
    <w:rsid w:val="00485160"/>
    <w:rsid w:val="00490AAF"/>
    <w:rsid w:val="00491D21"/>
    <w:rsid w:val="004947CA"/>
    <w:rsid w:val="00494F76"/>
    <w:rsid w:val="0049563E"/>
    <w:rsid w:val="00495FE7"/>
    <w:rsid w:val="0049794B"/>
    <w:rsid w:val="004A03B5"/>
    <w:rsid w:val="004A08F1"/>
    <w:rsid w:val="004A2BAF"/>
    <w:rsid w:val="004A3242"/>
    <w:rsid w:val="004A41D9"/>
    <w:rsid w:val="004A5545"/>
    <w:rsid w:val="004B08DE"/>
    <w:rsid w:val="004B21B6"/>
    <w:rsid w:val="004B3731"/>
    <w:rsid w:val="004B3C07"/>
    <w:rsid w:val="004B5006"/>
    <w:rsid w:val="004B5C08"/>
    <w:rsid w:val="004C0648"/>
    <w:rsid w:val="004C109F"/>
    <w:rsid w:val="004C2BCB"/>
    <w:rsid w:val="004C331E"/>
    <w:rsid w:val="004C5248"/>
    <w:rsid w:val="004C633E"/>
    <w:rsid w:val="004C6589"/>
    <w:rsid w:val="004C7F1A"/>
    <w:rsid w:val="004D343C"/>
    <w:rsid w:val="004D4A48"/>
    <w:rsid w:val="004D5C06"/>
    <w:rsid w:val="004D5DC4"/>
    <w:rsid w:val="004D715A"/>
    <w:rsid w:val="004D7356"/>
    <w:rsid w:val="004E0807"/>
    <w:rsid w:val="004E302C"/>
    <w:rsid w:val="004E56C1"/>
    <w:rsid w:val="004E70A5"/>
    <w:rsid w:val="004E72FF"/>
    <w:rsid w:val="004E75F6"/>
    <w:rsid w:val="004F2B3F"/>
    <w:rsid w:val="004F3024"/>
    <w:rsid w:val="004F3400"/>
    <w:rsid w:val="004F51EE"/>
    <w:rsid w:val="005005A0"/>
    <w:rsid w:val="005007AC"/>
    <w:rsid w:val="00502EF2"/>
    <w:rsid w:val="00503892"/>
    <w:rsid w:val="00504673"/>
    <w:rsid w:val="005069F1"/>
    <w:rsid w:val="00510FEF"/>
    <w:rsid w:val="00514EB5"/>
    <w:rsid w:val="00516103"/>
    <w:rsid w:val="005173C5"/>
    <w:rsid w:val="00520772"/>
    <w:rsid w:val="00521354"/>
    <w:rsid w:val="00522491"/>
    <w:rsid w:val="005248CC"/>
    <w:rsid w:val="005277E3"/>
    <w:rsid w:val="0053110D"/>
    <w:rsid w:val="0053131F"/>
    <w:rsid w:val="00531F0A"/>
    <w:rsid w:val="0053237B"/>
    <w:rsid w:val="00532729"/>
    <w:rsid w:val="00533209"/>
    <w:rsid w:val="005349F9"/>
    <w:rsid w:val="00540DBB"/>
    <w:rsid w:val="00541348"/>
    <w:rsid w:val="00541838"/>
    <w:rsid w:val="005433B6"/>
    <w:rsid w:val="00544834"/>
    <w:rsid w:val="00551622"/>
    <w:rsid w:val="005519E9"/>
    <w:rsid w:val="00553269"/>
    <w:rsid w:val="00554B1C"/>
    <w:rsid w:val="005574A7"/>
    <w:rsid w:val="00557901"/>
    <w:rsid w:val="00560A3E"/>
    <w:rsid w:val="005626D7"/>
    <w:rsid w:val="00566095"/>
    <w:rsid w:val="00566540"/>
    <w:rsid w:val="005674E8"/>
    <w:rsid w:val="0057208F"/>
    <w:rsid w:val="0057344C"/>
    <w:rsid w:val="00574857"/>
    <w:rsid w:val="005765AD"/>
    <w:rsid w:val="005778FE"/>
    <w:rsid w:val="005822D6"/>
    <w:rsid w:val="00583840"/>
    <w:rsid w:val="00584FAF"/>
    <w:rsid w:val="00585DA0"/>
    <w:rsid w:val="00591644"/>
    <w:rsid w:val="0059166F"/>
    <w:rsid w:val="005930B1"/>
    <w:rsid w:val="00595DBD"/>
    <w:rsid w:val="00596918"/>
    <w:rsid w:val="005A09FC"/>
    <w:rsid w:val="005A1049"/>
    <w:rsid w:val="005A16C1"/>
    <w:rsid w:val="005A1D48"/>
    <w:rsid w:val="005A2A7C"/>
    <w:rsid w:val="005A3431"/>
    <w:rsid w:val="005A7B0E"/>
    <w:rsid w:val="005A7B6C"/>
    <w:rsid w:val="005B292C"/>
    <w:rsid w:val="005B5A6B"/>
    <w:rsid w:val="005B61D9"/>
    <w:rsid w:val="005B64C5"/>
    <w:rsid w:val="005B6D3D"/>
    <w:rsid w:val="005B777B"/>
    <w:rsid w:val="005C1743"/>
    <w:rsid w:val="005C72B1"/>
    <w:rsid w:val="005C7B41"/>
    <w:rsid w:val="005C7B55"/>
    <w:rsid w:val="005D0082"/>
    <w:rsid w:val="005D04AE"/>
    <w:rsid w:val="005D39C5"/>
    <w:rsid w:val="005D3F15"/>
    <w:rsid w:val="005D610A"/>
    <w:rsid w:val="005D6D33"/>
    <w:rsid w:val="005D75A9"/>
    <w:rsid w:val="005E0460"/>
    <w:rsid w:val="005E1ABB"/>
    <w:rsid w:val="005E2767"/>
    <w:rsid w:val="005E46E4"/>
    <w:rsid w:val="005E4B6C"/>
    <w:rsid w:val="005E7A8E"/>
    <w:rsid w:val="005F0224"/>
    <w:rsid w:val="005F14C2"/>
    <w:rsid w:val="005F2D24"/>
    <w:rsid w:val="005F3E3D"/>
    <w:rsid w:val="005F42C8"/>
    <w:rsid w:val="005F62E8"/>
    <w:rsid w:val="0060337B"/>
    <w:rsid w:val="00614B5F"/>
    <w:rsid w:val="00616993"/>
    <w:rsid w:val="00616B4F"/>
    <w:rsid w:val="00616B8E"/>
    <w:rsid w:val="00616F66"/>
    <w:rsid w:val="006176DE"/>
    <w:rsid w:val="006215B4"/>
    <w:rsid w:val="00622A35"/>
    <w:rsid w:val="00624828"/>
    <w:rsid w:val="006257C6"/>
    <w:rsid w:val="00625DA1"/>
    <w:rsid w:val="00625DE1"/>
    <w:rsid w:val="006260B1"/>
    <w:rsid w:val="00626F0B"/>
    <w:rsid w:val="0062749C"/>
    <w:rsid w:val="0062765F"/>
    <w:rsid w:val="00630457"/>
    <w:rsid w:val="00630D75"/>
    <w:rsid w:val="0063260F"/>
    <w:rsid w:val="00632710"/>
    <w:rsid w:val="00633379"/>
    <w:rsid w:val="00633BBF"/>
    <w:rsid w:val="00634813"/>
    <w:rsid w:val="006362FF"/>
    <w:rsid w:val="0064034B"/>
    <w:rsid w:val="00640DE5"/>
    <w:rsid w:val="006447BD"/>
    <w:rsid w:val="00652E5B"/>
    <w:rsid w:val="00654549"/>
    <w:rsid w:val="00654F1C"/>
    <w:rsid w:val="00655F45"/>
    <w:rsid w:val="00656382"/>
    <w:rsid w:val="00660E38"/>
    <w:rsid w:val="006637DD"/>
    <w:rsid w:val="00665A86"/>
    <w:rsid w:val="00666573"/>
    <w:rsid w:val="00666877"/>
    <w:rsid w:val="006706C4"/>
    <w:rsid w:val="00671C92"/>
    <w:rsid w:val="0067467B"/>
    <w:rsid w:val="00677113"/>
    <w:rsid w:val="006776FB"/>
    <w:rsid w:val="00680E29"/>
    <w:rsid w:val="00681FE3"/>
    <w:rsid w:val="006845B8"/>
    <w:rsid w:val="00684EDC"/>
    <w:rsid w:val="00685B07"/>
    <w:rsid w:val="0068704B"/>
    <w:rsid w:val="00691F47"/>
    <w:rsid w:val="0069224B"/>
    <w:rsid w:val="00693019"/>
    <w:rsid w:val="00694197"/>
    <w:rsid w:val="006945B6"/>
    <w:rsid w:val="006946ED"/>
    <w:rsid w:val="006A013C"/>
    <w:rsid w:val="006A2805"/>
    <w:rsid w:val="006A3755"/>
    <w:rsid w:val="006A4C54"/>
    <w:rsid w:val="006A6C57"/>
    <w:rsid w:val="006B045B"/>
    <w:rsid w:val="006B5066"/>
    <w:rsid w:val="006B5749"/>
    <w:rsid w:val="006C118E"/>
    <w:rsid w:val="006C6022"/>
    <w:rsid w:val="006C63CE"/>
    <w:rsid w:val="006C6824"/>
    <w:rsid w:val="006C7912"/>
    <w:rsid w:val="006D0EE9"/>
    <w:rsid w:val="006D1AAA"/>
    <w:rsid w:val="006D214A"/>
    <w:rsid w:val="006D58AA"/>
    <w:rsid w:val="006D6D1D"/>
    <w:rsid w:val="006E2FCF"/>
    <w:rsid w:val="006E304E"/>
    <w:rsid w:val="006E6829"/>
    <w:rsid w:val="006F059A"/>
    <w:rsid w:val="006F0AA5"/>
    <w:rsid w:val="006F642C"/>
    <w:rsid w:val="006F6707"/>
    <w:rsid w:val="00700E5F"/>
    <w:rsid w:val="00702203"/>
    <w:rsid w:val="007040A1"/>
    <w:rsid w:val="00712CA3"/>
    <w:rsid w:val="007146DC"/>
    <w:rsid w:val="00715B30"/>
    <w:rsid w:val="007164E3"/>
    <w:rsid w:val="00716E6D"/>
    <w:rsid w:val="00716E76"/>
    <w:rsid w:val="00721C82"/>
    <w:rsid w:val="00722197"/>
    <w:rsid w:val="007238FF"/>
    <w:rsid w:val="00723FA4"/>
    <w:rsid w:val="0072419E"/>
    <w:rsid w:val="0072475D"/>
    <w:rsid w:val="0072681D"/>
    <w:rsid w:val="00730393"/>
    <w:rsid w:val="00736257"/>
    <w:rsid w:val="00740D25"/>
    <w:rsid w:val="00742807"/>
    <w:rsid w:val="00743559"/>
    <w:rsid w:val="00744BBE"/>
    <w:rsid w:val="007453B4"/>
    <w:rsid w:val="00746FA1"/>
    <w:rsid w:val="00747ECE"/>
    <w:rsid w:val="0075086F"/>
    <w:rsid w:val="0075354A"/>
    <w:rsid w:val="00756783"/>
    <w:rsid w:val="00757E03"/>
    <w:rsid w:val="00757FB5"/>
    <w:rsid w:val="0076001D"/>
    <w:rsid w:val="00762F18"/>
    <w:rsid w:val="00765C63"/>
    <w:rsid w:val="00766318"/>
    <w:rsid w:val="007673A7"/>
    <w:rsid w:val="00767E71"/>
    <w:rsid w:val="00770E42"/>
    <w:rsid w:val="0077146A"/>
    <w:rsid w:val="0077213D"/>
    <w:rsid w:val="007724F7"/>
    <w:rsid w:val="00772ED2"/>
    <w:rsid w:val="00775C90"/>
    <w:rsid w:val="00780D64"/>
    <w:rsid w:val="0078209D"/>
    <w:rsid w:val="007842FC"/>
    <w:rsid w:val="00784983"/>
    <w:rsid w:val="007904BA"/>
    <w:rsid w:val="00791E20"/>
    <w:rsid w:val="00791EE2"/>
    <w:rsid w:val="007921D7"/>
    <w:rsid w:val="007A5357"/>
    <w:rsid w:val="007A5A97"/>
    <w:rsid w:val="007A6791"/>
    <w:rsid w:val="007A74D3"/>
    <w:rsid w:val="007B2414"/>
    <w:rsid w:val="007B4595"/>
    <w:rsid w:val="007B57A6"/>
    <w:rsid w:val="007B63AC"/>
    <w:rsid w:val="007B6B4C"/>
    <w:rsid w:val="007C0720"/>
    <w:rsid w:val="007C3877"/>
    <w:rsid w:val="007D3A7D"/>
    <w:rsid w:val="007D469D"/>
    <w:rsid w:val="007D4B8F"/>
    <w:rsid w:val="007D5371"/>
    <w:rsid w:val="007D740E"/>
    <w:rsid w:val="007D7D3F"/>
    <w:rsid w:val="007E2F30"/>
    <w:rsid w:val="007E7364"/>
    <w:rsid w:val="007F0985"/>
    <w:rsid w:val="007F361F"/>
    <w:rsid w:val="007F4B06"/>
    <w:rsid w:val="00800818"/>
    <w:rsid w:val="00800D9B"/>
    <w:rsid w:val="00802A7E"/>
    <w:rsid w:val="008043EE"/>
    <w:rsid w:val="00805298"/>
    <w:rsid w:val="0080646D"/>
    <w:rsid w:val="0080703C"/>
    <w:rsid w:val="00807B4E"/>
    <w:rsid w:val="0081005B"/>
    <w:rsid w:val="00811049"/>
    <w:rsid w:val="00811126"/>
    <w:rsid w:val="0081244B"/>
    <w:rsid w:val="008133B5"/>
    <w:rsid w:val="00813813"/>
    <w:rsid w:val="0081456C"/>
    <w:rsid w:val="008153F1"/>
    <w:rsid w:val="00817E30"/>
    <w:rsid w:val="00819268"/>
    <w:rsid w:val="00820772"/>
    <w:rsid w:val="00822D22"/>
    <w:rsid w:val="00824582"/>
    <w:rsid w:val="008313BE"/>
    <w:rsid w:val="00831705"/>
    <w:rsid w:val="008330E4"/>
    <w:rsid w:val="008333AA"/>
    <w:rsid w:val="00833C0A"/>
    <w:rsid w:val="0083666C"/>
    <w:rsid w:val="00836EB9"/>
    <w:rsid w:val="00836F2C"/>
    <w:rsid w:val="008425D7"/>
    <w:rsid w:val="00844B67"/>
    <w:rsid w:val="00844F54"/>
    <w:rsid w:val="00846028"/>
    <w:rsid w:val="00846802"/>
    <w:rsid w:val="00847004"/>
    <w:rsid w:val="00850601"/>
    <w:rsid w:val="00850E60"/>
    <w:rsid w:val="0085160F"/>
    <w:rsid w:val="008519BB"/>
    <w:rsid w:val="0085270F"/>
    <w:rsid w:val="00854B00"/>
    <w:rsid w:val="00856B20"/>
    <w:rsid w:val="00856F3D"/>
    <w:rsid w:val="00861A5C"/>
    <w:rsid w:val="008629B3"/>
    <w:rsid w:val="00864646"/>
    <w:rsid w:val="0086625D"/>
    <w:rsid w:val="00866F65"/>
    <w:rsid w:val="00871F88"/>
    <w:rsid w:val="00874E67"/>
    <w:rsid w:val="008769F3"/>
    <w:rsid w:val="00877250"/>
    <w:rsid w:val="008849CB"/>
    <w:rsid w:val="00884E2F"/>
    <w:rsid w:val="00885281"/>
    <w:rsid w:val="00890E98"/>
    <w:rsid w:val="0089114A"/>
    <w:rsid w:val="00896E76"/>
    <w:rsid w:val="00896F09"/>
    <w:rsid w:val="008A1456"/>
    <w:rsid w:val="008A5590"/>
    <w:rsid w:val="008A5DF1"/>
    <w:rsid w:val="008A67D7"/>
    <w:rsid w:val="008A6AE3"/>
    <w:rsid w:val="008A7B3C"/>
    <w:rsid w:val="008B1687"/>
    <w:rsid w:val="008B23A7"/>
    <w:rsid w:val="008B3286"/>
    <w:rsid w:val="008B5B7B"/>
    <w:rsid w:val="008B6D4F"/>
    <w:rsid w:val="008C5187"/>
    <w:rsid w:val="008C707E"/>
    <w:rsid w:val="008D2B6F"/>
    <w:rsid w:val="008D3B32"/>
    <w:rsid w:val="008D5567"/>
    <w:rsid w:val="008D5C7B"/>
    <w:rsid w:val="008D6116"/>
    <w:rsid w:val="008E178A"/>
    <w:rsid w:val="008E1D7D"/>
    <w:rsid w:val="008E2AD7"/>
    <w:rsid w:val="008E3E54"/>
    <w:rsid w:val="008E56B5"/>
    <w:rsid w:val="008E66B1"/>
    <w:rsid w:val="008E7B15"/>
    <w:rsid w:val="008E7FDD"/>
    <w:rsid w:val="008F087B"/>
    <w:rsid w:val="008F0E65"/>
    <w:rsid w:val="008F3DFF"/>
    <w:rsid w:val="008F48BD"/>
    <w:rsid w:val="008F4E79"/>
    <w:rsid w:val="008F558F"/>
    <w:rsid w:val="008F7EB2"/>
    <w:rsid w:val="009000A2"/>
    <w:rsid w:val="009003EA"/>
    <w:rsid w:val="00900C3A"/>
    <w:rsid w:val="009011B4"/>
    <w:rsid w:val="00902042"/>
    <w:rsid w:val="00902F86"/>
    <w:rsid w:val="009042E6"/>
    <w:rsid w:val="009047CC"/>
    <w:rsid w:val="00905533"/>
    <w:rsid w:val="0091003A"/>
    <w:rsid w:val="009102CE"/>
    <w:rsid w:val="00911A6D"/>
    <w:rsid w:val="00912349"/>
    <w:rsid w:val="00914287"/>
    <w:rsid w:val="00914E78"/>
    <w:rsid w:val="00917E4B"/>
    <w:rsid w:val="00925703"/>
    <w:rsid w:val="009262F3"/>
    <w:rsid w:val="00927411"/>
    <w:rsid w:val="00930667"/>
    <w:rsid w:val="00932D49"/>
    <w:rsid w:val="00936CD5"/>
    <w:rsid w:val="00940E4F"/>
    <w:rsid w:val="00941590"/>
    <w:rsid w:val="00941AB8"/>
    <w:rsid w:val="00941E5D"/>
    <w:rsid w:val="0094216D"/>
    <w:rsid w:val="00944393"/>
    <w:rsid w:val="00946818"/>
    <w:rsid w:val="00946D14"/>
    <w:rsid w:val="009471DB"/>
    <w:rsid w:val="00947340"/>
    <w:rsid w:val="00950F2F"/>
    <w:rsid w:val="00954D92"/>
    <w:rsid w:val="00954DA4"/>
    <w:rsid w:val="00954F93"/>
    <w:rsid w:val="0095778B"/>
    <w:rsid w:val="00957F0D"/>
    <w:rsid w:val="00960AC0"/>
    <w:rsid w:val="0096177A"/>
    <w:rsid w:val="00961A61"/>
    <w:rsid w:val="00965986"/>
    <w:rsid w:val="00967E5E"/>
    <w:rsid w:val="00972B32"/>
    <w:rsid w:val="009734DC"/>
    <w:rsid w:val="00974F29"/>
    <w:rsid w:val="00976364"/>
    <w:rsid w:val="00976384"/>
    <w:rsid w:val="009766EF"/>
    <w:rsid w:val="00976CEC"/>
    <w:rsid w:val="009802DF"/>
    <w:rsid w:val="00981513"/>
    <w:rsid w:val="00987A72"/>
    <w:rsid w:val="00990EB3"/>
    <w:rsid w:val="009913A4"/>
    <w:rsid w:val="00992A02"/>
    <w:rsid w:val="00995BF4"/>
    <w:rsid w:val="00996AA1"/>
    <w:rsid w:val="00997C48"/>
    <w:rsid w:val="009A0A1D"/>
    <w:rsid w:val="009A128E"/>
    <w:rsid w:val="009A4862"/>
    <w:rsid w:val="009A4EC3"/>
    <w:rsid w:val="009A6AB8"/>
    <w:rsid w:val="009A7C7F"/>
    <w:rsid w:val="009B11C6"/>
    <w:rsid w:val="009B489C"/>
    <w:rsid w:val="009B50CA"/>
    <w:rsid w:val="009B6CB7"/>
    <w:rsid w:val="009B74DC"/>
    <w:rsid w:val="009C2839"/>
    <w:rsid w:val="009C313B"/>
    <w:rsid w:val="009C3AF2"/>
    <w:rsid w:val="009C42D1"/>
    <w:rsid w:val="009C4B15"/>
    <w:rsid w:val="009D14BB"/>
    <w:rsid w:val="009D1671"/>
    <w:rsid w:val="009D18E6"/>
    <w:rsid w:val="009D1C8A"/>
    <w:rsid w:val="009D55E1"/>
    <w:rsid w:val="009D58C7"/>
    <w:rsid w:val="009D605E"/>
    <w:rsid w:val="009E398A"/>
    <w:rsid w:val="009E695B"/>
    <w:rsid w:val="009F04F3"/>
    <w:rsid w:val="009F4649"/>
    <w:rsid w:val="009F5672"/>
    <w:rsid w:val="009F67D9"/>
    <w:rsid w:val="009F7079"/>
    <w:rsid w:val="009F7D6F"/>
    <w:rsid w:val="00A0077B"/>
    <w:rsid w:val="00A00BD4"/>
    <w:rsid w:val="00A01B95"/>
    <w:rsid w:val="00A021A5"/>
    <w:rsid w:val="00A022B5"/>
    <w:rsid w:val="00A055EC"/>
    <w:rsid w:val="00A068C1"/>
    <w:rsid w:val="00A10A4F"/>
    <w:rsid w:val="00A1227D"/>
    <w:rsid w:val="00A1577B"/>
    <w:rsid w:val="00A16B93"/>
    <w:rsid w:val="00A17298"/>
    <w:rsid w:val="00A17DFB"/>
    <w:rsid w:val="00A208DE"/>
    <w:rsid w:val="00A21496"/>
    <w:rsid w:val="00A21A23"/>
    <w:rsid w:val="00A248DB"/>
    <w:rsid w:val="00A25697"/>
    <w:rsid w:val="00A26B29"/>
    <w:rsid w:val="00A26F78"/>
    <w:rsid w:val="00A27CAB"/>
    <w:rsid w:val="00A30E4D"/>
    <w:rsid w:val="00A31219"/>
    <w:rsid w:val="00A32C8D"/>
    <w:rsid w:val="00A32C98"/>
    <w:rsid w:val="00A33C4E"/>
    <w:rsid w:val="00A33D68"/>
    <w:rsid w:val="00A34A18"/>
    <w:rsid w:val="00A416D4"/>
    <w:rsid w:val="00A42044"/>
    <w:rsid w:val="00A42189"/>
    <w:rsid w:val="00A425E3"/>
    <w:rsid w:val="00A43550"/>
    <w:rsid w:val="00A43E6C"/>
    <w:rsid w:val="00A441C7"/>
    <w:rsid w:val="00A44989"/>
    <w:rsid w:val="00A44BB1"/>
    <w:rsid w:val="00A5063A"/>
    <w:rsid w:val="00A512F3"/>
    <w:rsid w:val="00A5297A"/>
    <w:rsid w:val="00A53A27"/>
    <w:rsid w:val="00A56139"/>
    <w:rsid w:val="00A56633"/>
    <w:rsid w:val="00A57666"/>
    <w:rsid w:val="00A611B7"/>
    <w:rsid w:val="00A6255E"/>
    <w:rsid w:val="00A63AE5"/>
    <w:rsid w:val="00A64E1F"/>
    <w:rsid w:val="00A65157"/>
    <w:rsid w:val="00A65920"/>
    <w:rsid w:val="00A71009"/>
    <w:rsid w:val="00A71393"/>
    <w:rsid w:val="00A7144F"/>
    <w:rsid w:val="00A7271F"/>
    <w:rsid w:val="00A757BB"/>
    <w:rsid w:val="00A777CE"/>
    <w:rsid w:val="00A8089D"/>
    <w:rsid w:val="00A80AE7"/>
    <w:rsid w:val="00A82726"/>
    <w:rsid w:val="00A83857"/>
    <w:rsid w:val="00A85CE5"/>
    <w:rsid w:val="00A91D2B"/>
    <w:rsid w:val="00A9647D"/>
    <w:rsid w:val="00A97968"/>
    <w:rsid w:val="00AA18CB"/>
    <w:rsid w:val="00AA64AB"/>
    <w:rsid w:val="00AB0CE0"/>
    <w:rsid w:val="00AB3A91"/>
    <w:rsid w:val="00AB604A"/>
    <w:rsid w:val="00AB6B91"/>
    <w:rsid w:val="00AC01E5"/>
    <w:rsid w:val="00AC30BD"/>
    <w:rsid w:val="00AC3329"/>
    <w:rsid w:val="00AC3C2B"/>
    <w:rsid w:val="00AC4F1A"/>
    <w:rsid w:val="00AC61C2"/>
    <w:rsid w:val="00AC638D"/>
    <w:rsid w:val="00AD069A"/>
    <w:rsid w:val="00AD0E0E"/>
    <w:rsid w:val="00AD1AC3"/>
    <w:rsid w:val="00AD6B90"/>
    <w:rsid w:val="00AD7FE2"/>
    <w:rsid w:val="00ADFDC9"/>
    <w:rsid w:val="00AE0E2D"/>
    <w:rsid w:val="00AE13D1"/>
    <w:rsid w:val="00AE1DFA"/>
    <w:rsid w:val="00AE2968"/>
    <w:rsid w:val="00AE3141"/>
    <w:rsid w:val="00AE39E6"/>
    <w:rsid w:val="00AE56C3"/>
    <w:rsid w:val="00AF1F25"/>
    <w:rsid w:val="00AF2289"/>
    <w:rsid w:val="00AF737B"/>
    <w:rsid w:val="00B030DD"/>
    <w:rsid w:val="00B049D2"/>
    <w:rsid w:val="00B101D8"/>
    <w:rsid w:val="00B127C6"/>
    <w:rsid w:val="00B14150"/>
    <w:rsid w:val="00B14765"/>
    <w:rsid w:val="00B157A2"/>
    <w:rsid w:val="00B15C2C"/>
    <w:rsid w:val="00B17596"/>
    <w:rsid w:val="00B21F10"/>
    <w:rsid w:val="00B23EAF"/>
    <w:rsid w:val="00B24DB2"/>
    <w:rsid w:val="00B24F95"/>
    <w:rsid w:val="00B25083"/>
    <w:rsid w:val="00B257E2"/>
    <w:rsid w:val="00B262F0"/>
    <w:rsid w:val="00B2682A"/>
    <w:rsid w:val="00B27B91"/>
    <w:rsid w:val="00B30136"/>
    <w:rsid w:val="00B32ABC"/>
    <w:rsid w:val="00B33848"/>
    <w:rsid w:val="00B3396C"/>
    <w:rsid w:val="00B34AC0"/>
    <w:rsid w:val="00B35073"/>
    <w:rsid w:val="00B37150"/>
    <w:rsid w:val="00B373C3"/>
    <w:rsid w:val="00B42CEB"/>
    <w:rsid w:val="00B43F4F"/>
    <w:rsid w:val="00B45A40"/>
    <w:rsid w:val="00B45F95"/>
    <w:rsid w:val="00B46666"/>
    <w:rsid w:val="00B46700"/>
    <w:rsid w:val="00B5044E"/>
    <w:rsid w:val="00B50AB7"/>
    <w:rsid w:val="00B52205"/>
    <w:rsid w:val="00B52E4F"/>
    <w:rsid w:val="00B5502B"/>
    <w:rsid w:val="00B55FD3"/>
    <w:rsid w:val="00B5728F"/>
    <w:rsid w:val="00B6335C"/>
    <w:rsid w:val="00B6494E"/>
    <w:rsid w:val="00B66E3A"/>
    <w:rsid w:val="00B6745D"/>
    <w:rsid w:val="00B70200"/>
    <w:rsid w:val="00B76F73"/>
    <w:rsid w:val="00B77257"/>
    <w:rsid w:val="00B80CDA"/>
    <w:rsid w:val="00B80F5E"/>
    <w:rsid w:val="00B81172"/>
    <w:rsid w:val="00B8403D"/>
    <w:rsid w:val="00B958B0"/>
    <w:rsid w:val="00B95E3A"/>
    <w:rsid w:val="00B9645C"/>
    <w:rsid w:val="00B96486"/>
    <w:rsid w:val="00B97A27"/>
    <w:rsid w:val="00BA00B6"/>
    <w:rsid w:val="00BA0C0E"/>
    <w:rsid w:val="00BA2938"/>
    <w:rsid w:val="00BA2C0C"/>
    <w:rsid w:val="00BA3C39"/>
    <w:rsid w:val="00BA4468"/>
    <w:rsid w:val="00BA4712"/>
    <w:rsid w:val="00BA4729"/>
    <w:rsid w:val="00BB008B"/>
    <w:rsid w:val="00BB3A4F"/>
    <w:rsid w:val="00BB3E91"/>
    <w:rsid w:val="00BB5912"/>
    <w:rsid w:val="00BB67B8"/>
    <w:rsid w:val="00BB7C96"/>
    <w:rsid w:val="00BC04B3"/>
    <w:rsid w:val="00BC2B6D"/>
    <w:rsid w:val="00BC3182"/>
    <w:rsid w:val="00BC599C"/>
    <w:rsid w:val="00BD011D"/>
    <w:rsid w:val="00BD2E45"/>
    <w:rsid w:val="00BD3CC5"/>
    <w:rsid w:val="00BD57DB"/>
    <w:rsid w:val="00BD7235"/>
    <w:rsid w:val="00BE1DC9"/>
    <w:rsid w:val="00BE1F6B"/>
    <w:rsid w:val="00BE26A0"/>
    <w:rsid w:val="00BE2D1A"/>
    <w:rsid w:val="00BE4269"/>
    <w:rsid w:val="00BE4C7C"/>
    <w:rsid w:val="00BE5022"/>
    <w:rsid w:val="00BE57CF"/>
    <w:rsid w:val="00BE655A"/>
    <w:rsid w:val="00BE7763"/>
    <w:rsid w:val="00BF266C"/>
    <w:rsid w:val="00BF35F0"/>
    <w:rsid w:val="00BF3F66"/>
    <w:rsid w:val="00BF4758"/>
    <w:rsid w:val="00BF56A3"/>
    <w:rsid w:val="00BF6023"/>
    <w:rsid w:val="00BF732E"/>
    <w:rsid w:val="00C02606"/>
    <w:rsid w:val="00C02FE2"/>
    <w:rsid w:val="00C05264"/>
    <w:rsid w:val="00C0682F"/>
    <w:rsid w:val="00C06F9F"/>
    <w:rsid w:val="00C076D6"/>
    <w:rsid w:val="00C07B6F"/>
    <w:rsid w:val="00C1082F"/>
    <w:rsid w:val="00C11162"/>
    <w:rsid w:val="00C11F5D"/>
    <w:rsid w:val="00C120D1"/>
    <w:rsid w:val="00C138E8"/>
    <w:rsid w:val="00C17ADC"/>
    <w:rsid w:val="00C20E5A"/>
    <w:rsid w:val="00C210DF"/>
    <w:rsid w:val="00C257F3"/>
    <w:rsid w:val="00C2759E"/>
    <w:rsid w:val="00C329FA"/>
    <w:rsid w:val="00C34B50"/>
    <w:rsid w:val="00C3519C"/>
    <w:rsid w:val="00C35591"/>
    <w:rsid w:val="00C35771"/>
    <w:rsid w:val="00C36ABC"/>
    <w:rsid w:val="00C40270"/>
    <w:rsid w:val="00C42AA8"/>
    <w:rsid w:val="00C4649C"/>
    <w:rsid w:val="00C46A75"/>
    <w:rsid w:val="00C46D61"/>
    <w:rsid w:val="00C47950"/>
    <w:rsid w:val="00C50745"/>
    <w:rsid w:val="00C522A9"/>
    <w:rsid w:val="00C52538"/>
    <w:rsid w:val="00C52710"/>
    <w:rsid w:val="00C52EB8"/>
    <w:rsid w:val="00C572C9"/>
    <w:rsid w:val="00C61556"/>
    <w:rsid w:val="00C6535E"/>
    <w:rsid w:val="00C6794F"/>
    <w:rsid w:val="00C67F45"/>
    <w:rsid w:val="00C7155C"/>
    <w:rsid w:val="00C7220F"/>
    <w:rsid w:val="00C737A3"/>
    <w:rsid w:val="00C76E02"/>
    <w:rsid w:val="00C84068"/>
    <w:rsid w:val="00C84B0B"/>
    <w:rsid w:val="00C84B8C"/>
    <w:rsid w:val="00C84DA4"/>
    <w:rsid w:val="00C85198"/>
    <w:rsid w:val="00C86316"/>
    <w:rsid w:val="00C873FF"/>
    <w:rsid w:val="00C941B9"/>
    <w:rsid w:val="00C9461E"/>
    <w:rsid w:val="00C97233"/>
    <w:rsid w:val="00CA4207"/>
    <w:rsid w:val="00CA54A8"/>
    <w:rsid w:val="00CA5E88"/>
    <w:rsid w:val="00CA5F3D"/>
    <w:rsid w:val="00CA7AAF"/>
    <w:rsid w:val="00CB4500"/>
    <w:rsid w:val="00CB48F0"/>
    <w:rsid w:val="00CB7445"/>
    <w:rsid w:val="00CC1790"/>
    <w:rsid w:val="00CC3142"/>
    <w:rsid w:val="00CC4D03"/>
    <w:rsid w:val="00CC50DF"/>
    <w:rsid w:val="00CC6B6B"/>
    <w:rsid w:val="00CC7DAD"/>
    <w:rsid w:val="00CD0179"/>
    <w:rsid w:val="00CD097D"/>
    <w:rsid w:val="00CD3433"/>
    <w:rsid w:val="00CD61DD"/>
    <w:rsid w:val="00CE32FD"/>
    <w:rsid w:val="00CE5625"/>
    <w:rsid w:val="00CE5C73"/>
    <w:rsid w:val="00CE5E7A"/>
    <w:rsid w:val="00CF1B6B"/>
    <w:rsid w:val="00CF352E"/>
    <w:rsid w:val="00CF4047"/>
    <w:rsid w:val="00CF56BA"/>
    <w:rsid w:val="00CF5F2C"/>
    <w:rsid w:val="00CF7AB9"/>
    <w:rsid w:val="00D06DBE"/>
    <w:rsid w:val="00D07CF6"/>
    <w:rsid w:val="00D104CC"/>
    <w:rsid w:val="00D10AE1"/>
    <w:rsid w:val="00D11AFC"/>
    <w:rsid w:val="00D13438"/>
    <w:rsid w:val="00D14AB8"/>
    <w:rsid w:val="00D14BBF"/>
    <w:rsid w:val="00D15470"/>
    <w:rsid w:val="00D166A3"/>
    <w:rsid w:val="00D166E3"/>
    <w:rsid w:val="00D17047"/>
    <w:rsid w:val="00D200D3"/>
    <w:rsid w:val="00D204C4"/>
    <w:rsid w:val="00D22139"/>
    <w:rsid w:val="00D222C3"/>
    <w:rsid w:val="00D22D3B"/>
    <w:rsid w:val="00D26876"/>
    <w:rsid w:val="00D275FA"/>
    <w:rsid w:val="00D30F5E"/>
    <w:rsid w:val="00D325E3"/>
    <w:rsid w:val="00D32855"/>
    <w:rsid w:val="00D32E25"/>
    <w:rsid w:val="00D33769"/>
    <w:rsid w:val="00D34331"/>
    <w:rsid w:val="00D34569"/>
    <w:rsid w:val="00D4266D"/>
    <w:rsid w:val="00D431BB"/>
    <w:rsid w:val="00D438A6"/>
    <w:rsid w:val="00D440D4"/>
    <w:rsid w:val="00D47A2E"/>
    <w:rsid w:val="00D5004A"/>
    <w:rsid w:val="00D50093"/>
    <w:rsid w:val="00D50230"/>
    <w:rsid w:val="00D5211B"/>
    <w:rsid w:val="00D55AB6"/>
    <w:rsid w:val="00D56030"/>
    <w:rsid w:val="00D57D15"/>
    <w:rsid w:val="00D60F17"/>
    <w:rsid w:val="00D61552"/>
    <w:rsid w:val="00D61595"/>
    <w:rsid w:val="00D65B36"/>
    <w:rsid w:val="00D6663E"/>
    <w:rsid w:val="00D66E11"/>
    <w:rsid w:val="00D6768A"/>
    <w:rsid w:val="00D676F3"/>
    <w:rsid w:val="00D70E81"/>
    <w:rsid w:val="00D71BB8"/>
    <w:rsid w:val="00D725ED"/>
    <w:rsid w:val="00D73482"/>
    <w:rsid w:val="00D74A7D"/>
    <w:rsid w:val="00D74BB8"/>
    <w:rsid w:val="00D754BA"/>
    <w:rsid w:val="00D75EE2"/>
    <w:rsid w:val="00D77B82"/>
    <w:rsid w:val="00D804DA"/>
    <w:rsid w:val="00D81E11"/>
    <w:rsid w:val="00D8354E"/>
    <w:rsid w:val="00D8721E"/>
    <w:rsid w:val="00D91C49"/>
    <w:rsid w:val="00D931D9"/>
    <w:rsid w:val="00D931F7"/>
    <w:rsid w:val="00D932CF"/>
    <w:rsid w:val="00D94D56"/>
    <w:rsid w:val="00D95D7C"/>
    <w:rsid w:val="00D96278"/>
    <w:rsid w:val="00D9723F"/>
    <w:rsid w:val="00D97254"/>
    <w:rsid w:val="00DA073E"/>
    <w:rsid w:val="00DA0ACA"/>
    <w:rsid w:val="00DA5E59"/>
    <w:rsid w:val="00DA6859"/>
    <w:rsid w:val="00DA6C1F"/>
    <w:rsid w:val="00DA7907"/>
    <w:rsid w:val="00DB3803"/>
    <w:rsid w:val="00DB3F4A"/>
    <w:rsid w:val="00DB425C"/>
    <w:rsid w:val="00DB6B6E"/>
    <w:rsid w:val="00DB6E51"/>
    <w:rsid w:val="00DC0BDE"/>
    <w:rsid w:val="00DC3380"/>
    <w:rsid w:val="00DC38EB"/>
    <w:rsid w:val="00DC3F6F"/>
    <w:rsid w:val="00DC49D4"/>
    <w:rsid w:val="00DC66A1"/>
    <w:rsid w:val="00DCE16D"/>
    <w:rsid w:val="00DD202D"/>
    <w:rsid w:val="00DD568F"/>
    <w:rsid w:val="00DD6680"/>
    <w:rsid w:val="00DE1024"/>
    <w:rsid w:val="00DE5632"/>
    <w:rsid w:val="00DE5A5F"/>
    <w:rsid w:val="00DE605E"/>
    <w:rsid w:val="00DE69EA"/>
    <w:rsid w:val="00DF02CA"/>
    <w:rsid w:val="00DF047E"/>
    <w:rsid w:val="00DF04E4"/>
    <w:rsid w:val="00DF3FB7"/>
    <w:rsid w:val="00DF42F4"/>
    <w:rsid w:val="00DF4AF9"/>
    <w:rsid w:val="00DF510D"/>
    <w:rsid w:val="00DF5C9C"/>
    <w:rsid w:val="00E00069"/>
    <w:rsid w:val="00E0504F"/>
    <w:rsid w:val="00E05E38"/>
    <w:rsid w:val="00E12038"/>
    <w:rsid w:val="00E12209"/>
    <w:rsid w:val="00E12998"/>
    <w:rsid w:val="00E13882"/>
    <w:rsid w:val="00E13C81"/>
    <w:rsid w:val="00E1434B"/>
    <w:rsid w:val="00E16D21"/>
    <w:rsid w:val="00E229EA"/>
    <w:rsid w:val="00E23B5E"/>
    <w:rsid w:val="00E24502"/>
    <w:rsid w:val="00E24E28"/>
    <w:rsid w:val="00E2503B"/>
    <w:rsid w:val="00E250E7"/>
    <w:rsid w:val="00E2562A"/>
    <w:rsid w:val="00E2623E"/>
    <w:rsid w:val="00E27C6E"/>
    <w:rsid w:val="00E37097"/>
    <w:rsid w:val="00E37CBA"/>
    <w:rsid w:val="00E40B5C"/>
    <w:rsid w:val="00E42E1E"/>
    <w:rsid w:val="00E446F5"/>
    <w:rsid w:val="00E450C2"/>
    <w:rsid w:val="00E45FA2"/>
    <w:rsid w:val="00E61734"/>
    <w:rsid w:val="00E654FC"/>
    <w:rsid w:val="00E661EE"/>
    <w:rsid w:val="00E66498"/>
    <w:rsid w:val="00E6659C"/>
    <w:rsid w:val="00E66E1E"/>
    <w:rsid w:val="00E712D5"/>
    <w:rsid w:val="00E73071"/>
    <w:rsid w:val="00E73BAF"/>
    <w:rsid w:val="00E75CE7"/>
    <w:rsid w:val="00E76BB6"/>
    <w:rsid w:val="00E80BA8"/>
    <w:rsid w:val="00E80C54"/>
    <w:rsid w:val="00E820DB"/>
    <w:rsid w:val="00E827C1"/>
    <w:rsid w:val="00E82FE3"/>
    <w:rsid w:val="00E85498"/>
    <w:rsid w:val="00E854AB"/>
    <w:rsid w:val="00E855BC"/>
    <w:rsid w:val="00E879DE"/>
    <w:rsid w:val="00E87E13"/>
    <w:rsid w:val="00E90969"/>
    <w:rsid w:val="00E93455"/>
    <w:rsid w:val="00E93A83"/>
    <w:rsid w:val="00E94493"/>
    <w:rsid w:val="00E950CF"/>
    <w:rsid w:val="00E9529C"/>
    <w:rsid w:val="00EA040E"/>
    <w:rsid w:val="00EA11BE"/>
    <w:rsid w:val="00EA2E37"/>
    <w:rsid w:val="00EA44A2"/>
    <w:rsid w:val="00EA5E55"/>
    <w:rsid w:val="00EA64C1"/>
    <w:rsid w:val="00EB41A4"/>
    <w:rsid w:val="00EB45A3"/>
    <w:rsid w:val="00EB496E"/>
    <w:rsid w:val="00EB5F47"/>
    <w:rsid w:val="00EB69D9"/>
    <w:rsid w:val="00EB6C4E"/>
    <w:rsid w:val="00EC3667"/>
    <w:rsid w:val="00EC48D3"/>
    <w:rsid w:val="00EC58DD"/>
    <w:rsid w:val="00ED0E11"/>
    <w:rsid w:val="00ED2248"/>
    <w:rsid w:val="00ED2A91"/>
    <w:rsid w:val="00ED56FB"/>
    <w:rsid w:val="00EE0EE4"/>
    <w:rsid w:val="00EE128B"/>
    <w:rsid w:val="00EE5E22"/>
    <w:rsid w:val="00EE6400"/>
    <w:rsid w:val="00EE74FD"/>
    <w:rsid w:val="00EF22B1"/>
    <w:rsid w:val="00EF4CC3"/>
    <w:rsid w:val="00EF509A"/>
    <w:rsid w:val="00EF7974"/>
    <w:rsid w:val="00F018D0"/>
    <w:rsid w:val="00F04DD1"/>
    <w:rsid w:val="00F06678"/>
    <w:rsid w:val="00F126BC"/>
    <w:rsid w:val="00F12D54"/>
    <w:rsid w:val="00F12DE7"/>
    <w:rsid w:val="00F13F51"/>
    <w:rsid w:val="00F148B5"/>
    <w:rsid w:val="00F15721"/>
    <w:rsid w:val="00F17563"/>
    <w:rsid w:val="00F17B2A"/>
    <w:rsid w:val="00F21D1F"/>
    <w:rsid w:val="00F225EE"/>
    <w:rsid w:val="00F274FF"/>
    <w:rsid w:val="00F33723"/>
    <w:rsid w:val="00F33737"/>
    <w:rsid w:val="00F41DFE"/>
    <w:rsid w:val="00F41E09"/>
    <w:rsid w:val="00F42486"/>
    <w:rsid w:val="00F43DC9"/>
    <w:rsid w:val="00F4432D"/>
    <w:rsid w:val="00F44CDB"/>
    <w:rsid w:val="00F462FB"/>
    <w:rsid w:val="00F47C56"/>
    <w:rsid w:val="00F47DE8"/>
    <w:rsid w:val="00F52CF0"/>
    <w:rsid w:val="00F53493"/>
    <w:rsid w:val="00F552FF"/>
    <w:rsid w:val="00F6151A"/>
    <w:rsid w:val="00F6153C"/>
    <w:rsid w:val="00F62BD4"/>
    <w:rsid w:val="00F63A71"/>
    <w:rsid w:val="00F65293"/>
    <w:rsid w:val="00F724DA"/>
    <w:rsid w:val="00F72885"/>
    <w:rsid w:val="00F732AD"/>
    <w:rsid w:val="00F73605"/>
    <w:rsid w:val="00F74A11"/>
    <w:rsid w:val="00F76A79"/>
    <w:rsid w:val="00F81D22"/>
    <w:rsid w:val="00F8337B"/>
    <w:rsid w:val="00F853CE"/>
    <w:rsid w:val="00F861EB"/>
    <w:rsid w:val="00F910D0"/>
    <w:rsid w:val="00F91908"/>
    <w:rsid w:val="00F950C3"/>
    <w:rsid w:val="00FA6E4B"/>
    <w:rsid w:val="00FB2153"/>
    <w:rsid w:val="00FB2B59"/>
    <w:rsid w:val="00FB3015"/>
    <w:rsid w:val="00FB3B23"/>
    <w:rsid w:val="00FB410E"/>
    <w:rsid w:val="00FB4EA2"/>
    <w:rsid w:val="00FB6219"/>
    <w:rsid w:val="00FC0E31"/>
    <w:rsid w:val="00FC1E9E"/>
    <w:rsid w:val="00FC2E09"/>
    <w:rsid w:val="00FC40A6"/>
    <w:rsid w:val="00FC464D"/>
    <w:rsid w:val="00FC4B18"/>
    <w:rsid w:val="00FC567A"/>
    <w:rsid w:val="00FD5A79"/>
    <w:rsid w:val="00FD7DB0"/>
    <w:rsid w:val="00FE0C8A"/>
    <w:rsid w:val="00FE0DA7"/>
    <w:rsid w:val="00FE546A"/>
    <w:rsid w:val="00FE660F"/>
    <w:rsid w:val="00FF1B8F"/>
    <w:rsid w:val="00FF701B"/>
    <w:rsid w:val="010824E9"/>
    <w:rsid w:val="01B8C970"/>
    <w:rsid w:val="01C986D0"/>
    <w:rsid w:val="01DCF402"/>
    <w:rsid w:val="01E0B586"/>
    <w:rsid w:val="01EEB0D3"/>
    <w:rsid w:val="022701B7"/>
    <w:rsid w:val="0252D762"/>
    <w:rsid w:val="029A706B"/>
    <w:rsid w:val="02C553BC"/>
    <w:rsid w:val="032D4134"/>
    <w:rsid w:val="03930F1D"/>
    <w:rsid w:val="03C6BD86"/>
    <w:rsid w:val="03D18ACD"/>
    <w:rsid w:val="04473CC3"/>
    <w:rsid w:val="046322DA"/>
    <w:rsid w:val="04B2FA38"/>
    <w:rsid w:val="050CFB91"/>
    <w:rsid w:val="052D3959"/>
    <w:rsid w:val="0535B886"/>
    <w:rsid w:val="05509BC4"/>
    <w:rsid w:val="056A2F85"/>
    <w:rsid w:val="05870B75"/>
    <w:rsid w:val="0591563B"/>
    <w:rsid w:val="06558E4F"/>
    <w:rsid w:val="06A80645"/>
    <w:rsid w:val="06F1F47B"/>
    <w:rsid w:val="06FD6062"/>
    <w:rsid w:val="07157AE4"/>
    <w:rsid w:val="07812B46"/>
    <w:rsid w:val="0786CB5B"/>
    <w:rsid w:val="0792736C"/>
    <w:rsid w:val="079D0C36"/>
    <w:rsid w:val="07C19FA3"/>
    <w:rsid w:val="07E61CC4"/>
    <w:rsid w:val="0842AA2B"/>
    <w:rsid w:val="08A3AC84"/>
    <w:rsid w:val="08B2F0CC"/>
    <w:rsid w:val="09056B6B"/>
    <w:rsid w:val="094CB43B"/>
    <w:rsid w:val="09712529"/>
    <w:rsid w:val="098B4915"/>
    <w:rsid w:val="09B9C033"/>
    <w:rsid w:val="0A003945"/>
    <w:rsid w:val="0A08180E"/>
    <w:rsid w:val="0A594BEB"/>
    <w:rsid w:val="0A9F750E"/>
    <w:rsid w:val="0B03B0DE"/>
    <w:rsid w:val="0B80B565"/>
    <w:rsid w:val="0B90AFA7"/>
    <w:rsid w:val="0BD2428A"/>
    <w:rsid w:val="0C031364"/>
    <w:rsid w:val="0C18B18F"/>
    <w:rsid w:val="0C2213D5"/>
    <w:rsid w:val="0C64F8A4"/>
    <w:rsid w:val="0C6DD832"/>
    <w:rsid w:val="0CB43C9B"/>
    <w:rsid w:val="0CB962E1"/>
    <w:rsid w:val="0D57E755"/>
    <w:rsid w:val="0DA76D36"/>
    <w:rsid w:val="0DB518D6"/>
    <w:rsid w:val="0E31CB70"/>
    <w:rsid w:val="0E50AF54"/>
    <w:rsid w:val="0E69D7A3"/>
    <w:rsid w:val="0EB5F628"/>
    <w:rsid w:val="0EDDA22C"/>
    <w:rsid w:val="0F08A6D8"/>
    <w:rsid w:val="0F0AC0DE"/>
    <w:rsid w:val="0F15DF7D"/>
    <w:rsid w:val="0F293DBD"/>
    <w:rsid w:val="0F42C397"/>
    <w:rsid w:val="0F94E68A"/>
    <w:rsid w:val="0FA5E934"/>
    <w:rsid w:val="10034A60"/>
    <w:rsid w:val="1028D04B"/>
    <w:rsid w:val="103C71A4"/>
    <w:rsid w:val="10DD1D40"/>
    <w:rsid w:val="112C3912"/>
    <w:rsid w:val="114B1BF0"/>
    <w:rsid w:val="11BB8FB5"/>
    <w:rsid w:val="11E1DF38"/>
    <w:rsid w:val="1252101A"/>
    <w:rsid w:val="126B8179"/>
    <w:rsid w:val="1290F6D7"/>
    <w:rsid w:val="12A2D594"/>
    <w:rsid w:val="12BEA979"/>
    <w:rsid w:val="12DC9613"/>
    <w:rsid w:val="131B3790"/>
    <w:rsid w:val="13930332"/>
    <w:rsid w:val="139AFA1C"/>
    <w:rsid w:val="13A3C6EA"/>
    <w:rsid w:val="140C5484"/>
    <w:rsid w:val="14247D72"/>
    <w:rsid w:val="1457CE54"/>
    <w:rsid w:val="148602A4"/>
    <w:rsid w:val="14C65DB2"/>
    <w:rsid w:val="14D041D4"/>
    <w:rsid w:val="14E5CE0C"/>
    <w:rsid w:val="14ECA3F1"/>
    <w:rsid w:val="15153627"/>
    <w:rsid w:val="1525AFDD"/>
    <w:rsid w:val="15361AAA"/>
    <w:rsid w:val="15FE0DA4"/>
    <w:rsid w:val="1696DB38"/>
    <w:rsid w:val="1769601C"/>
    <w:rsid w:val="17763221"/>
    <w:rsid w:val="17A35E56"/>
    <w:rsid w:val="17AEC6EF"/>
    <w:rsid w:val="17B5EC50"/>
    <w:rsid w:val="17BCA8A2"/>
    <w:rsid w:val="17CC465D"/>
    <w:rsid w:val="17D5F0CA"/>
    <w:rsid w:val="17DCD837"/>
    <w:rsid w:val="1805A8E0"/>
    <w:rsid w:val="18255061"/>
    <w:rsid w:val="18327A1D"/>
    <w:rsid w:val="1852A574"/>
    <w:rsid w:val="1906EFEB"/>
    <w:rsid w:val="194070B2"/>
    <w:rsid w:val="194BB0F6"/>
    <w:rsid w:val="1958EA54"/>
    <w:rsid w:val="195D189F"/>
    <w:rsid w:val="196835B0"/>
    <w:rsid w:val="19728596"/>
    <w:rsid w:val="198CD15F"/>
    <w:rsid w:val="19C0763B"/>
    <w:rsid w:val="1A3195A0"/>
    <w:rsid w:val="1A4F68B7"/>
    <w:rsid w:val="1A5781FC"/>
    <w:rsid w:val="1AFA35F8"/>
    <w:rsid w:val="1BC418A7"/>
    <w:rsid w:val="1BFF8E65"/>
    <w:rsid w:val="1C0751A1"/>
    <w:rsid w:val="1C69A3F0"/>
    <w:rsid w:val="1C72D6F6"/>
    <w:rsid w:val="1CB39601"/>
    <w:rsid w:val="1D403B9A"/>
    <w:rsid w:val="1D8D11CF"/>
    <w:rsid w:val="1DCBE4CE"/>
    <w:rsid w:val="1E0E633B"/>
    <w:rsid w:val="1E15BA3F"/>
    <w:rsid w:val="1E21D334"/>
    <w:rsid w:val="1E267590"/>
    <w:rsid w:val="1E9313BA"/>
    <w:rsid w:val="1F52DE5F"/>
    <w:rsid w:val="1FAA6EA4"/>
    <w:rsid w:val="2065C68B"/>
    <w:rsid w:val="20BB0616"/>
    <w:rsid w:val="20C62E56"/>
    <w:rsid w:val="213B91CA"/>
    <w:rsid w:val="213EF00E"/>
    <w:rsid w:val="21502129"/>
    <w:rsid w:val="21BAC4E4"/>
    <w:rsid w:val="225389B1"/>
    <w:rsid w:val="22B87DDB"/>
    <w:rsid w:val="22CD5DAB"/>
    <w:rsid w:val="22F901FD"/>
    <w:rsid w:val="230DB4B3"/>
    <w:rsid w:val="23B0219F"/>
    <w:rsid w:val="23C2FC44"/>
    <w:rsid w:val="23C86427"/>
    <w:rsid w:val="23D10C9C"/>
    <w:rsid w:val="23D71AE5"/>
    <w:rsid w:val="24058766"/>
    <w:rsid w:val="2428AAF8"/>
    <w:rsid w:val="243F8019"/>
    <w:rsid w:val="249FD572"/>
    <w:rsid w:val="24C2A0DA"/>
    <w:rsid w:val="24C9D308"/>
    <w:rsid w:val="24F06680"/>
    <w:rsid w:val="25B15620"/>
    <w:rsid w:val="26395AE8"/>
    <w:rsid w:val="26AC4E78"/>
    <w:rsid w:val="26AF5889"/>
    <w:rsid w:val="26C4C4EF"/>
    <w:rsid w:val="26CD287C"/>
    <w:rsid w:val="26DAD9DA"/>
    <w:rsid w:val="26DCC94E"/>
    <w:rsid w:val="2710EE84"/>
    <w:rsid w:val="2730E767"/>
    <w:rsid w:val="2739240F"/>
    <w:rsid w:val="275566D3"/>
    <w:rsid w:val="27C801CD"/>
    <w:rsid w:val="27C90130"/>
    <w:rsid w:val="27D4BA9F"/>
    <w:rsid w:val="27FF5231"/>
    <w:rsid w:val="28998C5F"/>
    <w:rsid w:val="28B707F7"/>
    <w:rsid w:val="2953FF8B"/>
    <w:rsid w:val="296E6C79"/>
    <w:rsid w:val="29814B40"/>
    <w:rsid w:val="298E934E"/>
    <w:rsid w:val="2996C199"/>
    <w:rsid w:val="29A7C38D"/>
    <w:rsid w:val="29C30D4F"/>
    <w:rsid w:val="2A46020C"/>
    <w:rsid w:val="2A4ADFAF"/>
    <w:rsid w:val="2AA4E0F7"/>
    <w:rsid w:val="2B1B2BC9"/>
    <w:rsid w:val="2B7C9843"/>
    <w:rsid w:val="2B7ED77B"/>
    <w:rsid w:val="2B97F276"/>
    <w:rsid w:val="2BADFF20"/>
    <w:rsid w:val="2BF1BE20"/>
    <w:rsid w:val="2C13AC10"/>
    <w:rsid w:val="2C46A468"/>
    <w:rsid w:val="2C70FFAD"/>
    <w:rsid w:val="2CD808E6"/>
    <w:rsid w:val="2CFB0CF9"/>
    <w:rsid w:val="2D053DE4"/>
    <w:rsid w:val="2D3A0EFD"/>
    <w:rsid w:val="2D424ED2"/>
    <w:rsid w:val="2D554DE7"/>
    <w:rsid w:val="2D8E2DA4"/>
    <w:rsid w:val="2DA75C66"/>
    <w:rsid w:val="2DB94171"/>
    <w:rsid w:val="2E2DF82A"/>
    <w:rsid w:val="2F45E952"/>
    <w:rsid w:val="2F504D0D"/>
    <w:rsid w:val="2F758C17"/>
    <w:rsid w:val="30498858"/>
    <w:rsid w:val="305B45D5"/>
    <w:rsid w:val="305D4775"/>
    <w:rsid w:val="307F76A7"/>
    <w:rsid w:val="316200C2"/>
    <w:rsid w:val="31C35828"/>
    <w:rsid w:val="31E614D3"/>
    <w:rsid w:val="31FA6971"/>
    <w:rsid w:val="32472703"/>
    <w:rsid w:val="3282EEC9"/>
    <w:rsid w:val="32A9DBC4"/>
    <w:rsid w:val="32AB1750"/>
    <w:rsid w:val="32BD05BA"/>
    <w:rsid w:val="32E59A03"/>
    <w:rsid w:val="332A04D4"/>
    <w:rsid w:val="3342DB4C"/>
    <w:rsid w:val="335CF963"/>
    <w:rsid w:val="339A9642"/>
    <w:rsid w:val="33A51E12"/>
    <w:rsid w:val="33A6237F"/>
    <w:rsid w:val="33DD6609"/>
    <w:rsid w:val="33E51DA4"/>
    <w:rsid w:val="33EC3761"/>
    <w:rsid w:val="342BC7BA"/>
    <w:rsid w:val="344AD235"/>
    <w:rsid w:val="346D3400"/>
    <w:rsid w:val="34AB1AB1"/>
    <w:rsid w:val="34CE6157"/>
    <w:rsid w:val="350077E2"/>
    <w:rsid w:val="351AC3B9"/>
    <w:rsid w:val="35566130"/>
    <w:rsid w:val="3610AA2A"/>
    <w:rsid w:val="3627245C"/>
    <w:rsid w:val="363AAE8E"/>
    <w:rsid w:val="363F72C6"/>
    <w:rsid w:val="3648B0F0"/>
    <w:rsid w:val="367042D3"/>
    <w:rsid w:val="36818152"/>
    <w:rsid w:val="370BDD08"/>
    <w:rsid w:val="3744D05F"/>
    <w:rsid w:val="376F3B0E"/>
    <w:rsid w:val="377A65B1"/>
    <w:rsid w:val="378BDFF6"/>
    <w:rsid w:val="38161BC9"/>
    <w:rsid w:val="3866B2E0"/>
    <w:rsid w:val="38A0F6F4"/>
    <w:rsid w:val="38A7054A"/>
    <w:rsid w:val="38ADBE5D"/>
    <w:rsid w:val="38F43B5F"/>
    <w:rsid w:val="39AB2636"/>
    <w:rsid w:val="39F69DD6"/>
    <w:rsid w:val="39FD517C"/>
    <w:rsid w:val="3A09C893"/>
    <w:rsid w:val="3A0AA8DB"/>
    <w:rsid w:val="3A2A7253"/>
    <w:rsid w:val="3A2A9ADD"/>
    <w:rsid w:val="3A438E5D"/>
    <w:rsid w:val="3A6C21A8"/>
    <w:rsid w:val="3A96E5D4"/>
    <w:rsid w:val="3AF00527"/>
    <w:rsid w:val="3AF3E89D"/>
    <w:rsid w:val="3B01E1E2"/>
    <w:rsid w:val="3B032FEF"/>
    <w:rsid w:val="3B1A4BE8"/>
    <w:rsid w:val="3B1AFEB4"/>
    <w:rsid w:val="3B20D3D1"/>
    <w:rsid w:val="3B22DC8D"/>
    <w:rsid w:val="3BA13A71"/>
    <w:rsid w:val="3BD94F45"/>
    <w:rsid w:val="3BE49BFE"/>
    <w:rsid w:val="3BF2F298"/>
    <w:rsid w:val="3C3CCB23"/>
    <w:rsid w:val="3CFD3EA7"/>
    <w:rsid w:val="3D32738E"/>
    <w:rsid w:val="3D4A1D8C"/>
    <w:rsid w:val="3D4E9193"/>
    <w:rsid w:val="3D56AE00"/>
    <w:rsid w:val="3D988DC6"/>
    <w:rsid w:val="3D98D01F"/>
    <w:rsid w:val="3E1AEFD7"/>
    <w:rsid w:val="3E27BEB6"/>
    <w:rsid w:val="3E9183C6"/>
    <w:rsid w:val="3EC4E213"/>
    <w:rsid w:val="3EF9913A"/>
    <w:rsid w:val="3EFFBF14"/>
    <w:rsid w:val="3F1A47D5"/>
    <w:rsid w:val="3F2BBDFC"/>
    <w:rsid w:val="3FA608E2"/>
    <w:rsid w:val="3FB4772C"/>
    <w:rsid w:val="3FCF245B"/>
    <w:rsid w:val="40240FB7"/>
    <w:rsid w:val="40635853"/>
    <w:rsid w:val="40934F4E"/>
    <w:rsid w:val="40AE35AB"/>
    <w:rsid w:val="40B64D61"/>
    <w:rsid w:val="40C26DBA"/>
    <w:rsid w:val="40F24568"/>
    <w:rsid w:val="40F381E7"/>
    <w:rsid w:val="4197F455"/>
    <w:rsid w:val="41D69710"/>
    <w:rsid w:val="4285B4F5"/>
    <w:rsid w:val="42A1519C"/>
    <w:rsid w:val="42E99EE2"/>
    <w:rsid w:val="43007B19"/>
    <w:rsid w:val="4308F732"/>
    <w:rsid w:val="43EA89F6"/>
    <w:rsid w:val="44096D14"/>
    <w:rsid w:val="447BD4AD"/>
    <w:rsid w:val="44BBFA38"/>
    <w:rsid w:val="44C81EA2"/>
    <w:rsid w:val="44CB3073"/>
    <w:rsid w:val="44DE41B8"/>
    <w:rsid w:val="450FD963"/>
    <w:rsid w:val="4541B24F"/>
    <w:rsid w:val="4572A304"/>
    <w:rsid w:val="45B58941"/>
    <w:rsid w:val="4609BC43"/>
    <w:rsid w:val="464A9BB9"/>
    <w:rsid w:val="46C1E526"/>
    <w:rsid w:val="46E3C21A"/>
    <w:rsid w:val="47217336"/>
    <w:rsid w:val="479050AF"/>
    <w:rsid w:val="47EA55FA"/>
    <w:rsid w:val="47F891B3"/>
    <w:rsid w:val="480441D9"/>
    <w:rsid w:val="484F40D6"/>
    <w:rsid w:val="486AB6E2"/>
    <w:rsid w:val="4883D87B"/>
    <w:rsid w:val="48967573"/>
    <w:rsid w:val="48988BAE"/>
    <w:rsid w:val="48C750D4"/>
    <w:rsid w:val="48F99ED6"/>
    <w:rsid w:val="48FA88F7"/>
    <w:rsid w:val="490FD96C"/>
    <w:rsid w:val="494CBF21"/>
    <w:rsid w:val="49526580"/>
    <w:rsid w:val="496B3F8C"/>
    <w:rsid w:val="49945C4C"/>
    <w:rsid w:val="49A86EBA"/>
    <w:rsid w:val="4A097659"/>
    <w:rsid w:val="4A0AF5F2"/>
    <w:rsid w:val="4A13D1C9"/>
    <w:rsid w:val="4AEC22E5"/>
    <w:rsid w:val="4B01358B"/>
    <w:rsid w:val="4B02EC25"/>
    <w:rsid w:val="4B3DEA1C"/>
    <w:rsid w:val="4B50AAF4"/>
    <w:rsid w:val="4B51E2F5"/>
    <w:rsid w:val="4B5E5BB9"/>
    <w:rsid w:val="4B847E4B"/>
    <w:rsid w:val="4B8F4588"/>
    <w:rsid w:val="4BF6C1E0"/>
    <w:rsid w:val="4C11BDF0"/>
    <w:rsid w:val="4C51ED6C"/>
    <w:rsid w:val="4C58DDF8"/>
    <w:rsid w:val="4CC17E0F"/>
    <w:rsid w:val="4D250907"/>
    <w:rsid w:val="4D782474"/>
    <w:rsid w:val="4DA0052B"/>
    <w:rsid w:val="4DA0302F"/>
    <w:rsid w:val="4DFEA784"/>
    <w:rsid w:val="4E64015E"/>
    <w:rsid w:val="4E8E22F1"/>
    <w:rsid w:val="4EB07FDD"/>
    <w:rsid w:val="4EC5CBBD"/>
    <w:rsid w:val="4F00DB91"/>
    <w:rsid w:val="4F01529C"/>
    <w:rsid w:val="4FC9ACAA"/>
    <w:rsid w:val="50417D49"/>
    <w:rsid w:val="504AE5B2"/>
    <w:rsid w:val="50A8BE26"/>
    <w:rsid w:val="50AD332E"/>
    <w:rsid w:val="513D48AC"/>
    <w:rsid w:val="523ADE17"/>
    <w:rsid w:val="52555A3E"/>
    <w:rsid w:val="5263813F"/>
    <w:rsid w:val="52CD2685"/>
    <w:rsid w:val="531E9A25"/>
    <w:rsid w:val="53993A49"/>
    <w:rsid w:val="53BE3CCE"/>
    <w:rsid w:val="543675D0"/>
    <w:rsid w:val="546CC8BC"/>
    <w:rsid w:val="547B92C0"/>
    <w:rsid w:val="5480A135"/>
    <w:rsid w:val="54AFB20A"/>
    <w:rsid w:val="55456C38"/>
    <w:rsid w:val="5599B589"/>
    <w:rsid w:val="55F09673"/>
    <w:rsid w:val="5619337B"/>
    <w:rsid w:val="565E7463"/>
    <w:rsid w:val="566DFB42"/>
    <w:rsid w:val="56998F7F"/>
    <w:rsid w:val="56C424A0"/>
    <w:rsid w:val="56C87818"/>
    <w:rsid w:val="5737927C"/>
    <w:rsid w:val="573CF4A0"/>
    <w:rsid w:val="576A13B5"/>
    <w:rsid w:val="57E692C6"/>
    <w:rsid w:val="57F9063C"/>
    <w:rsid w:val="581261A2"/>
    <w:rsid w:val="582CE282"/>
    <w:rsid w:val="587747C2"/>
    <w:rsid w:val="58A5F324"/>
    <w:rsid w:val="590581DF"/>
    <w:rsid w:val="5930C49B"/>
    <w:rsid w:val="594594A1"/>
    <w:rsid w:val="596D4D36"/>
    <w:rsid w:val="598B8B7F"/>
    <w:rsid w:val="599B24DE"/>
    <w:rsid w:val="5A96E298"/>
    <w:rsid w:val="5AC0D37F"/>
    <w:rsid w:val="5AC3B7E8"/>
    <w:rsid w:val="5B960EFE"/>
    <w:rsid w:val="5BA6D04A"/>
    <w:rsid w:val="5BCF5449"/>
    <w:rsid w:val="5C0C0A10"/>
    <w:rsid w:val="5C1587A4"/>
    <w:rsid w:val="5C15E7E2"/>
    <w:rsid w:val="5C45C15D"/>
    <w:rsid w:val="5C4DAA23"/>
    <w:rsid w:val="5C6C3F4F"/>
    <w:rsid w:val="5CA525B2"/>
    <w:rsid w:val="5CD69808"/>
    <w:rsid w:val="5D949742"/>
    <w:rsid w:val="5D9EA87C"/>
    <w:rsid w:val="5DB9642C"/>
    <w:rsid w:val="5DF1D044"/>
    <w:rsid w:val="5DF553FC"/>
    <w:rsid w:val="5E4CB295"/>
    <w:rsid w:val="5E4CCE5B"/>
    <w:rsid w:val="5E7C395F"/>
    <w:rsid w:val="5E91687B"/>
    <w:rsid w:val="5EF6F3BE"/>
    <w:rsid w:val="5F7FA3A6"/>
    <w:rsid w:val="5FC27953"/>
    <w:rsid w:val="60873EEA"/>
    <w:rsid w:val="60A3682E"/>
    <w:rsid w:val="60E6066C"/>
    <w:rsid w:val="616A0821"/>
    <w:rsid w:val="61B42CB9"/>
    <w:rsid w:val="61CA4407"/>
    <w:rsid w:val="626E8275"/>
    <w:rsid w:val="62BBA87A"/>
    <w:rsid w:val="62EFF7C5"/>
    <w:rsid w:val="630A34FB"/>
    <w:rsid w:val="63646BB8"/>
    <w:rsid w:val="636BA966"/>
    <w:rsid w:val="638342DA"/>
    <w:rsid w:val="63852A1E"/>
    <w:rsid w:val="638582C8"/>
    <w:rsid w:val="63B28310"/>
    <w:rsid w:val="63F1CE96"/>
    <w:rsid w:val="643ECE8E"/>
    <w:rsid w:val="645E62A7"/>
    <w:rsid w:val="648BDCF4"/>
    <w:rsid w:val="64D3489E"/>
    <w:rsid w:val="6556B5E5"/>
    <w:rsid w:val="655898E4"/>
    <w:rsid w:val="6590BBFD"/>
    <w:rsid w:val="659ABC42"/>
    <w:rsid w:val="65D2BE8B"/>
    <w:rsid w:val="664AD8AB"/>
    <w:rsid w:val="66B04D05"/>
    <w:rsid w:val="66E0B662"/>
    <w:rsid w:val="672630F7"/>
    <w:rsid w:val="67376BF1"/>
    <w:rsid w:val="6774BFBF"/>
    <w:rsid w:val="67DFC224"/>
    <w:rsid w:val="67E277A9"/>
    <w:rsid w:val="682AFB4F"/>
    <w:rsid w:val="684F86F7"/>
    <w:rsid w:val="689A7439"/>
    <w:rsid w:val="689C5D8F"/>
    <w:rsid w:val="68B8A664"/>
    <w:rsid w:val="68C56E19"/>
    <w:rsid w:val="68D7B25F"/>
    <w:rsid w:val="68FC2485"/>
    <w:rsid w:val="6934244D"/>
    <w:rsid w:val="695AE0DC"/>
    <w:rsid w:val="69714F38"/>
    <w:rsid w:val="69886CA0"/>
    <w:rsid w:val="699E22ED"/>
    <w:rsid w:val="69B7E41C"/>
    <w:rsid w:val="69BFC965"/>
    <w:rsid w:val="6A604F8E"/>
    <w:rsid w:val="6A7CFB57"/>
    <w:rsid w:val="6ACE6E92"/>
    <w:rsid w:val="6ADE314A"/>
    <w:rsid w:val="6B4F7043"/>
    <w:rsid w:val="6C0BE1C1"/>
    <w:rsid w:val="6C2CA28B"/>
    <w:rsid w:val="6CA28F5C"/>
    <w:rsid w:val="6CAADF64"/>
    <w:rsid w:val="6CC34470"/>
    <w:rsid w:val="6CDB1E69"/>
    <w:rsid w:val="6CFF99F4"/>
    <w:rsid w:val="6D0D50C0"/>
    <w:rsid w:val="6D1F3606"/>
    <w:rsid w:val="6D21FC39"/>
    <w:rsid w:val="6D4E233E"/>
    <w:rsid w:val="6D54287E"/>
    <w:rsid w:val="6D6F70A4"/>
    <w:rsid w:val="6D835085"/>
    <w:rsid w:val="6DAEC3A0"/>
    <w:rsid w:val="6E0D632E"/>
    <w:rsid w:val="6E3D0259"/>
    <w:rsid w:val="6E531A9D"/>
    <w:rsid w:val="6E8470DF"/>
    <w:rsid w:val="6E90B1BE"/>
    <w:rsid w:val="6EAEBFBE"/>
    <w:rsid w:val="6EE6219A"/>
    <w:rsid w:val="6EF93A07"/>
    <w:rsid w:val="6F2FF89C"/>
    <w:rsid w:val="6FAFF4AA"/>
    <w:rsid w:val="6FB86F4B"/>
    <w:rsid w:val="6FC26126"/>
    <w:rsid w:val="6FD65CD5"/>
    <w:rsid w:val="70A09B20"/>
    <w:rsid w:val="70B73E57"/>
    <w:rsid w:val="70D42FA3"/>
    <w:rsid w:val="7124A046"/>
    <w:rsid w:val="71AD67AD"/>
    <w:rsid w:val="71BD5B9D"/>
    <w:rsid w:val="71E480D9"/>
    <w:rsid w:val="71F05E8A"/>
    <w:rsid w:val="7203FECB"/>
    <w:rsid w:val="7237A3A0"/>
    <w:rsid w:val="72518744"/>
    <w:rsid w:val="72739064"/>
    <w:rsid w:val="728E14C6"/>
    <w:rsid w:val="72F9468F"/>
    <w:rsid w:val="7338B829"/>
    <w:rsid w:val="7398FF44"/>
    <w:rsid w:val="73BC7F46"/>
    <w:rsid w:val="73C539BE"/>
    <w:rsid w:val="73C7B58C"/>
    <w:rsid w:val="74879821"/>
    <w:rsid w:val="752CC09B"/>
    <w:rsid w:val="7536FB9A"/>
    <w:rsid w:val="75631A37"/>
    <w:rsid w:val="75E8188A"/>
    <w:rsid w:val="75F1E519"/>
    <w:rsid w:val="7611EB21"/>
    <w:rsid w:val="76789C65"/>
    <w:rsid w:val="769ABDFD"/>
    <w:rsid w:val="76C7BC9B"/>
    <w:rsid w:val="76E791D5"/>
    <w:rsid w:val="777F72E3"/>
    <w:rsid w:val="77C442BB"/>
    <w:rsid w:val="7818F3C5"/>
    <w:rsid w:val="782584C0"/>
    <w:rsid w:val="784F8A6E"/>
    <w:rsid w:val="78687556"/>
    <w:rsid w:val="7872953D"/>
    <w:rsid w:val="78A23E2D"/>
    <w:rsid w:val="78BC6272"/>
    <w:rsid w:val="78DB3F34"/>
    <w:rsid w:val="79235744"/>
    <w:rsid w:val="7964AE95"/>
    <w:rsid w:val="799E4AD8"/>
    <w:rsid w:val="7A2CF94E"/>
    <w:rsid w:val="7A701A06"/>
    <w:rsid w:val="7A7291D1"/>
    <w:rsid w:val="7B0C3559"/>
    <w:rsid w:val="7B4D60BD"/>
    <w:rsid w:val="7B55AEE3"/>
    <w:rsid w:val="7B57FFDD"/>
    <w:rsid w:val="7B8708EF"/>
    <w:rsid w:val="7C05D7DA"/>
    <w:rsid w:val="7C50CB84"/>
    <w:rsid w:val="7C52FC36"/>
    <w:rsid w:val="7C781742"/>
    <w:rsid w:val="7CD20A3A"/>
    <w:rsid w:val="7D10500C"/>
    <w:rsid w:val="7DA2FC93"/>
    <w:rsid w:val="7DBB46DC"/>
    <w:rsid w:val="7DBCC4EC"/>
    <w:rsid w:val="7E146EAC"/>
    <w:rsid w:val="7E148335"/>
    <w:rsid w:val="7ED8AEF2"/>
    <w:rsid w:val="7F014653"/>
    <w:rsid w:val="7F3CFD7B"/>
    <w:rsid w:val="7F4D31A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3CC86"/>
  <w15:chartTrackingRefBased/>
  <w15:docId w15:val="{2B6D6165-016E-4B9B-AB50-9BB397BD5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heme="minorHAnsi" w:cstheme="minorBidi"/>
        <w:kern w:val="2"/>
        <w:sz w:val="24"/>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203E7B"/>
    <w:rPr>
      <w:rFonts w:eastAsia="Times New Roman" w:cs="Times New Roman"/>
      <w:kern w:val="0"/>
    </w:rPr>
  </w:style>
  <w:style w:type="paragraph" w:styleId="Pealkiri1">
    <w:name w:val="heading 1"/>
    <w:basedOn w:val="Normaallaad"/>
    <w:next w:val="Normaallaad"/>
    <w:link w:val="Pealkiri1Mrk"/>
    <w:autoRedefine/>
    <w:uiPriority w:val="9"/>
    <w:qFormat/>
    <w:rsid w:val="00DB3F4A"/>
    <w:pPr>
      <w:keepNext/>
      <w:keepLines/>
      <w:spacing w:before="360" w:after="80"/>
      <w:outlineLvl w:val="0"/>
    </w:pPr>
    <w:rPr>
      <w:rFonts w:eastAsiaTheme="majorEastAsia" w:cstheme="majorBidi"/>
      <w:b/>
      <w:szCs w:val="40"/>
    </w:rPr>
  </w:style>
  <w:style w:type="paragraph" w:styleId="Pealkiri2">
    <w:name w:val="heading 2"/>
    <w:basedOn w:val="Normaallaad"/>
    <w:next w:val="Normaallaad"/>
    <w:link w:val="Pealkiri2Mrk"/>
    <w:autoRedefine/>
    <w:uiPriority w:val="9"/>
    <w:semiHidden/>
    <w:unhideWhenUsed/>
    <w:qFormat/>
    <w:rsid w:val="00DB3F4A"/>
    <w:pPr>
      <w:keepNext/>
      <w:keepLines/>
      <w:spacing w:before="160" w:after="80"/>
      <w:outlineLvl w:val="1"/>
    </w:pPr>
    <w:rPr>
      <w:rFonts w:eastAsiaTheme="majorEastAsia" w:cstheme="majorBidi"/>
      <w:szCs w:val="32"/>
      <w:u w:val="single"/>
    </w:rPr>
  </w:style>
  <w:style w:type="paragraph" w:styleId="Pealkiri3">
    <w:name w:val="heading 3"/>
    <w:basedOn w:val="Normaallaad"/>
    <w:next w:val="Normaallaad"/>
    <w:link w:val="Pealkiri3Mrk"/>
    <w:uiPriority w:val="9"/>
    <w:semiHidden/>
    <w:unhideWhenUsed/>
    <w:qFormat/>
    <w:rsid w:val="00925703"/>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25703"/>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25703"/>
    <w:pPr>
      <w:keepNext/>
      <w:keepLines/>
      <w:spacing w:before="80" w:after="40"/>
      <w:outlineLvl w:val="4"/>
    </w:pPr>
    <w:rPr>
      <w:rFonts w:asciiTheme="minorHAnsi" w:hAnsiTheme="minorHAnsi"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25703"/>
    <w:pPr>
      <w:keepNext/>
      <w:keepLines/>
      <w:spacing w:before="40"/>
      <w:outlineLvl w:val="5"/>
    </w:pPr>
    <w:rPr>
      <w:rFonts w:asciiTheme="minorHAnsi" w:hAnsiTheme="minorHAnsi"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25703"/>
    <w:pPr>
      <w:keepNext/>
      <w:keepLines/>
      <w:spacing w:before="40"/>
      <w:outlineLvl w:val="6"/>
    </w:pPr>
    <w:rPr>
      <w:rFonts w:asciiTheme="minorHAnsi" w:hAnsiTheme="minorHAnsi"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25703"/>
    <w:pPr>
      <w:keepNext/>
      <w:keepLines/>
      <w:outlineLvl w:val="7"/>
    </w:pPr>
    <w:rPr>
      <w:rFonts w:asciiTheme="minorHAnsi" w:hAnsiTheme="minorHAnsi"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25703"/>
    <w:pPr>
      <w:keepNext/>
      <w:keepLines/>
      <w:outlineLvl w:val="8"/>
    </w:pPr>
    <w:rPr>
      <w:rFonts w:asciiTheme="minorHAnsi" w:hAnsiTheme="minorHAnsi" w:eastAsiaTheme="majorEastAsia" w:cstheme="majorBidi"/>
      <w:color w:val="272727" w:themeColor="text1" w:themeTint="D8"/>
    </w:rPr>
  </w:style>
  <w:style w:type="character" w:styleId="Liguvaikefont" w:default="1">
    <w:name w:val="Default Paragraph Font"/>
    <w:uiPriority w:val="1"/>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DB3F4A"/>
    <w:rPr>
      <w:rFonts w:eastAsiaTheme="majorEastAsia" w:cstheme="majorBidi"/>
      <w:b/>
      <w:szCs w:val="40"/>
    </w:rPr>
  </w:style>
  <w:style w:type="character" w:styleId="Pealkiri2Mrk" w:customStyle="1">
    <w:name w:val="Pealkiri 2 Märk"/>
    <w:basedOn w:val="Liguvaikefont"/>
    <w:link w:val="Pealkiri2"/>
    <w:uiPriority w:val="9"/>
    <w:semiHidden/>
    <w:rsid w:val="00DB3F4A"/>
    <w:rPr>
      <w:rFonts w:eastAsiaTheme="majorEastAsia" w:cstheme="majorBidi"/>
      <w:szCs w:val="32"/>
      <w:u w:val="single"/>
    </w:rPr>
  </w:style>
  <w:style w:type="character" w:styleId="Pealkiri3Mrk" w:customStyle="1">
    <w:name w:val="Pealkiri 3 Märk"/>
    <w:basedOn w:val="Liguvaikefont"/>
    <w:link w:val="Pealkiri3"/>
    <w:uiPriority w:val="9"/>
    <w:semiHidden/>
    <w:rsid w:val="00925703"/>
    <w:rPr>
      <w:rFonts w:asciiTheme="minorHAnsi" w:hAnsiTheme="minorHAnsi"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925703"/>
    <w:rPr>
      <w:rFonts w:asciiTheme="minorHAnsi" w:hAnsiTheme="minorHAnsi"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925703"/>
    <w:rPr>
      <w:rFonts w:asciiTheme="minorHAnsi" w:hAnsiTheme="minorHAnsi"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925703"/>
    <w:rPr>
      <w:rFonts w:asciiTheme="minorHAnsi" w:hAnsiTheme="minorHAnsi"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925703"/>
    <w:rPr>
      <w:rFonts w:asciiTheme="minorHAnsi" w:hAnsiTheme="minorHAnsi"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925703"/>
    <w:rPr>
      <w:rFonts w:asciiTheme="minorHAnsi" w:hAnsiTheme="minorHAnsi"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925703"/>
    <w:rPr>
      <w:rFonts w:asciiTheme="minorHAnsi" w:hAnsiTheme="minorHAnsi" w:eastAsiaTheme="majorEastAsia" w:cstheme="majorBidi"/>
      <w:color w:val="272727" w:themeColor="text1" w:themeTint="D8"/>
    </w:rPr>
  </w:style>
  <w:style w:type="paragraph" w:styleId="Pealkiri">
    <w:name w:val="Title"/>
    <w:basedOn w:val="Normaallaad"/>
    <w:next w:val="Normaallaad"/>
    <w:link w:val="PealkiriMrk"/>
    <w:uiPriority w:val="10"/>
    <w:qFormat/>
    <w:rsid w:val="00925703"/>
    <w:pPr>
      <w:spacing w:after="80"/>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925703"/>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925703"/>
    <w:pPr>
      <w:numPr>
        <w:ilvl w:val="1"/>
      </w:numPr>
      <w:spacing w:after="160"/>
    </w:pPr>
    <w:rPr>
      <w:rFonts w:asciiTheme="minorHAnsi" w:hAnsiTheme="minorHAnsi"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925703"/>
    <w:rPr>
      <w:rFonts w:asciiTheme="minorHAnsi" w:hAnsiTheme="minorHAnsi"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25703"/>
    <w:pPr>
      <w:spacing w:before="160" w:after="160"/>
      <w:jc w:val="center"/>
    </w:pPr>
    <w:rPr>
      <w:i/>
      <w:iCs/>
      <w:color w:val="404040" w:themeColor="text1" w:themeTint="BF"/>
    </w:rPr>
  </w:style>
  <w:style w:type="character" w:styleId="TsitaatMrk" w:customStyle="1">
    <w:name w:val="Tsitaat Märk"/>
    <w:basedOn w:val="Liguvaikefont"/>
    <w:link w:val="Tsitaat"/>
    <w:uiPriority w:val="29"/>
    <w:rsid w:val="00925703"/>
    <w:rPr>
      <w:i/>
      <w:iCs/>
      <w:color w:val="404040" w:themeColor="text1" w:themeTint="BF"/>
    </w:rPr>
  </w:style>
  <w:style w:type="paragraph" w:styleId="Loendilik">
    <w:name w:val="List Paragraph"/>
    <w:basedOn w:val="Normaallaad"/>
    <w:uiPriority w:val="34"/>
    <w:qFormat/>
    <w:rsid w:val="00925703"/>
    <w:pPr>
      <w:ind w:left="720"/>
      <w:contextualSpacing/>
    </w:pPr>
  </w:style>
  <w:style w:type="character" w:styleId="Selgeltmrgatavrhutus">
    <w:name w:val="Intense Emphasis"/>
    <w:basedOn w:val="Liguvaikefont"/>
    <w:uiPriority w:val="21"/>
    <w:qFormat/>
    <w:rsid w:val="00925703"/>
    <w:rPr>
      <w:i/>
      <w:iCs/>
      <w:color w:val="0F4761" w:themeColor="accent1" w:themeShade="BF"/>
    </w:rPr>
  </w:style>
  <w:style w:type="paragraph" w:styleId="Selgeltmrgatavtsitaat">
    <w:name w:val="Intense Quote"/>
    <w:basedOn w:val="Normaallaad"/>
    <w:next w:val="Normaallaad"/>
    <w:link w:val="SelgeltmrgatavtsitaatMrk"/>
    <w:uiPriority w:val="30"/>
    <w:qFormat/>
    <w:rsid w:val="0092570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925703"/>
    <w:rPr>
      <w:i/>
      <w:iCs/>
      <w:color w:val="0F4761" w:themeColor="accent1" w:themeShade="BF"/>
    </w:rPr>
  </w:style>
  <w:style w:type="character" w:styleId="Selgeltmrgatavviide">
    <w:name w:val="Intense Reference"/>
    <w:basedOn w:val="Liguvaikefont"/>
    <w:uiPriority w:val="32"/>
    <w:qFormat/>
    <w:rsid w:val="00925703"/>
    <w:rPr>
      <w:b/>
      <w:bCs/>
      <w:smallCaps/>
      <w:color w:val="0F4761" w:themeColor="accent1" w:themeShade="BF"/>
      <w:spacing w:val="5"/>
    </w:rPr>
  </w:style>
  <w:style w:type="character" w:styleId="Hperlink">
    <w:name w:val="Hyperlink"/>
    <w:basedOn w:val="Liguvaikefont"/>
    <w:uiPriority w:val="99"/>
    <w:unhideWhenUsed/>
    <w:rsid w:val="0053131F"/>
    <w:rPr>
      <w:color w:val="467886" w:themeColor="hyperlink"/>
      <w:u w:val="single"/>
    </w:rPr>
  </w:style>
  <w:style w:type="paragraph" w:styleId="Allmrkusetekst">
    <w:name w:val="footnote text"/>
    <w:basedOn w:val="Normaallaad"/>
    <w:link w:val="AllmrkusetekstMrk"/>
    <w:uiPriority w:val="99"/>
    <w:semiHidden/>
    <w:unhideWhenUsed/>
    <w:rsid w:val="0053131F"/>
    <w:rPr>
      <w:rFonts w:asciiTheme="minorHAnsi" w:hAnsiTheme="minorHAnsi" w:eastAsiaTheme="minorHAnsi" w:cstheme="minorBidi"/>
      <w:sz w:val="20"/>
      <w:szCs w:val="20"/>
    </w:rPr>
  </w:style>
  <w:style w:type="character" w:styleId="AllmrkusetekstMrk" w:customStyle="1">
    <w:name w:val="Allmärkuse tekst Märk"/>
    <w:basedOn w:val="Liguvaikefont"/>
    <w:link w:val="Allmrkusetekst"/>
    <w:uiPriority w:val="99"/>
    <w:semiHidden/>
    <w:rsid w:val="0053131F"/>
    <w:rPr>
      <w:rFonts w:asciiTheme="minorHAnsi" w:hAnsiTheme="minorHAnsi"/>
      <w:kern w:val="0"/>
      <w:sz w:val="20"/>
      <w:szCs w:val="20"/>
    </w:rPr>
  </w:style>
  <w:style w:type="character" w:styleId="Allmrkuseviide">
    <w:name w:val="footnote reference"/>
    <w:basedOn w:val="Liguvaikefont"/>
    <w:uiPriority w:val="99"/>
    <w:semiHidden/>
    <w:unhideWhenUsed/>
    <w:rsid w:val="0053131F"/>
    <w:rPr>
      <w:vertAlign w:val="superscript"/>
    </w:rPr>
  </w:style>
  <w:style w:type="paragraph" w:styleId="Pis">
    <w:name w:val="header"/>
    <w:basedOn w:val="Normaallaad"/>
    <w:link w:val="PisMrk"/>
    <w:uiPriority w:val="99"/>
    <w:unhideWhenUsed/>
    <w:rsid w:val="00C40270"/>
    <w:pPr>
      <w:tabs>
        <w:tab w:val="center" w:pos="4536"/>
        <w:tab w:val="right" w:pos="9072"/>
      </w:tabs>
    </w:pPr>
  </w:style>
  <w:style w:type="character" w:styleId="PisMrk" w:customStyle="1">
    <w:name w:val="Päis Märk"/>
    <w:basedOn w:val="Liguvaikefont"/>
    <w:link w:val="Pis"/>
    <w:uiPriority w:val="99"/>
    <w:rsid w:val="00C40270"/>
    <w:rPr>
      <w:rFonts w:eastAsia="Times New Roman" w:cs="Times New Roman"/>
      <w:kern w:val="0"/>
    </w:rPr>
  </w:style>
  <w:style w:type="paragraph" w:styleId="Jalus">
    <w:name w:val="footer"/>
    <w:basedOn w:val="Normaallaad"/>
    <w:link w:val="JalusMrk"/>
    <w:uiPriority w:val="99"/>
    <w:unhideWhenUsed/>
    <w:rsid w:val="00C40270"/>
    <w:pPr>
      <w:tabs>
        <w:tab w:val="center" w:pos="4536"/>
        <w:tab w:val="right" w:pos="9072"/>
      </w:tabs>
    </w:pPr>
  </w:style>
  <w:style w:type="character" w:styleId="JalusMrk" w:customStyle="1">
    <w:name w:val="Jalus Märk"/>
    <w:basedOn w:val="Liguvaikefont"/>
    <w:link w:val="Jalus"/>
    <w:uiPriority w:val="99"/>
    <w:rsid w:val="00C40270"/>
    <w:rPr>
      <w:rFonts w:eastAsia="Times New Roman" w:cs="Times New Roman"/>
      <w:kern w:val="0"/>
    </w:rPr>
  </w:style>
  <w:style w:type="character" w:styleId="Lahendamatamainimine">
    <w:name w:val="Unresolved Mention"/>
    <w:basedOn w:val="Liguvaikefont"/>
    <w:uiPriority w:val="99"/>
    <w:semiHidden/>
    <w:unhideWhenUsed/>
    <w:rsid w:val="00757E03"/>
    <w:rPr>
      <w:color w:val="605E5C"/>
      <w:shd w:val="clear" w:color="auto" w:fill="E1DFDD"/>
    </w:rPr>
  </w:style>
  <w:style w:type="character" w:styleId="Kommentaariviide">
    <w:name w:val="annotation reference"/>
    <w:basedOn w:val="Liguvaikefont"/>
    <w:uiPriority w:val="99"/>
    <w:semiHidden/>
    <w:unhideWhenUsed/>
    <w:rsid w:val="001E74FF"/>
    <w:rPr>
      <w:sz w:val="16"/>
      <w:szCs w:val="16"/>
    </w:rPr>
  </w:style>
  <w:style w:type="paragraph" w:styleId="Kommentaaritekst">
    <w:name w:val="annotation text"/>
    <w:basedOn w:val="Normaallaad"/>
    <w:link w:val="KommentaaritekstMrk"/>
    <w:uiPriority w:val="99"/>
    <w:unhideWhenUsed/>
    <w:rsid w:val="001E74FF"/>
    <w:rPr>
      <w:sz w:val="20"/>
      <w:szCs w:val="20"/>
    </w:rPr>
  </w:style>
  <w:style w:type="character" w:styleId="KommentaaritekstMrk" w:customStyle="1">
    <w:name w:val="Kommentaari tekst Märk"/>
    <w:basedOn w:val="Liguvaikefont"/>
    <w:link w:val="Kommentaaritekst"/>
    <w:uiPriority w:val="99"/>
    <w:rsid w:val="001E74FF"/>
    <w:rPr>
      <w:rFonts w:eastAsia="Times New Roman" w:cs="Times New Roman"/>
      <w:kern w:val="0"/>
      <w:sz w:val="20"/>
      <w:szCs w:val="20"/>
    </w:rPr>
  </w:style>
  <w:style w:type="paragraph" w:styleId="Kommentaariteema">
    <w:name w:val="annotation subject"/>
    <w:basedOn w:val="Kommentaaritekst"/>
    <w:next w:val="Kommentaaritekst"/>
    <w:link w:val="KommentaariteemaMrk"/>
    <w:uiPriority w:val="99"/>
    <w:semiHidden/>
    <w:unhideWhenUsed/>
    <w:rsid w:val="001E74FF"/>
    <w:rPr>
      <w:b/>
      <w:bCs/>
    </w:rPr>
  </w:style>
  <w:style w:type="character" w:styleId="KommentaariteemaMrk" w:customStyle="1">
    <w:name w:val="Kommentaari teema Märk"/>
    <w:basedOn w:val="KommentaaritekstMrk"/>
    <w:link w:val="Kommentaariteema"/>
    <w:uiPriority w:val="99"/>
    <w:semiHidden/>
    <w:rsid w:val="001E74FF"/>
    <w:rPr>
      <w:rFonts w:eastAsia="Times New Roman" w:cs="Times New Roman"/>
      <w:b/>
      <w:bCs/>
      <w:kern w:val="0"/>
      <w:sz w:val="20"/>
      <w:szCs w:val="20"/>
    </w:rPr>
  </w:style>
  <w:style w:type="character" w:styleId="Klastatudhperlink">
    <w:name w:val="FollowedHyperlink"/>
    <w:basedOn w:val="Liguvaikefont"/>
    <w:uiPriority w:val="99"/>
    <w:semiHidden/>
    <w:unhideWhenUsed/>
    <w:rsid w:val="00E13882"/>
    <w:rPr>
      <w:color w:val="96607D" w:themeColor="followedHyperlink"/>
      <w:u w:val="single"/>
    </w:rPr>
  </w:style>
  <w:style w:type="paragraph" w:styleId="Redaktsioon">
    <w:name w:val="Revision"/>
    <w:hidden/>
    <w:uiPriority w:val="99"/>
    <w:semiHidden/>
    <w:rsid w:val="00E66498"/>
    <w:rPr>
      <w:rFonts w:eastAsia="Times New Roman" w:cs="Times New Roman"/>
      <w:kern w:val="0"/>
    </w:rPr>
  </w:style>
  <w:style w:type="table" w:styleId="Kontuurtabel">
    <w:name w:val="Table Grid"/>
    <w:basedOn w:val="Normaaltabel"/>
    <w:uiPriority w:val="39"/>
    <w:rsid w:val="00A65920"/>
    <w:rPr>
      <w:rFonts w:eastAsia="Times New Roman" w:cs="Times New Roman" w:asciiTheme="minorHAnsi" w:hAnsiTheme="minorHAnsi"/>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89180">
      <w:bodyDiv w:val="1"/>
      <w:marLeft w:val="0"/>
      <w:marRight w:val="0"/>
      <w:marTop w:val="0"/>
      <w:marBottom w:val="0"/>
      <w:divBdr>
        <w:top w:val="none" w:sz="0" w:space="0" w:color="auto"/>
        <w:left w:val="none" w:sz="0" w:space="0" w:color="auto"/>
        <w:bottom w:val="none" w:sz="0" w:space="0" w:color="auto"/>
        <w:right w:val="none" w:sz="0" w:space="0" w:color="auto"/>
      </w:divBdr>
    </w:div>
    <w:div w:id="222716609">
      <w:bodyDiv w:val="1"/>
      <w:marLeft w:val="0"/>
      <w:marRight w:val="0"/>
      <w:marTop w:val="0"/>
      <w:marBottom w:val="0"/>
      <w:divBdr>
        <w:top w:val="none" w:sz="0" w:space="0" w:color="auto"/>
        <w:left w:val="none" w:sz="0" w:space="0" w:color="auto"/>
        <w:bottom w:val="none" w:sz="0" w:space="0" w:color="auto"/>
        <w:right w:val="none" w:sz="0" w:space="0" w:color="auto"/>
      </w:divBdr>
    </w:div>
    <w:div w:id="497501503">
      <w:bodyDiv w:val="1"/>
      <w:marLeft w:val="0"/>
      <w:marRight w:val="0"/>
      <w:marTop w:val="0"/>
      <w:marBottom w:val="0"/>
      <w:divBdr>
        <w:top w:val="none" w:sz="0" w:space="0" w:color="auto"/>
        <w:left w:val="none" w:sz="0" w:space="0" w:color="auto"/>
        <w:bottom w:val="none" w:sz="0" w:space="0" w:color="auto"/>
        <w:right w:val="none" w:sz="0" w:space="0" w:color="auto"/>
      </w:divBdr>
    </w:div>
    <w:div w:id="588467562">
      <w:bodyDiv w:val="1"/>
      <w:marLeft w:val="0"/>
      <w:marRight w:val="0"/>
      <w:marTop w:val="0"/>
      <w:marBottom w:val="0"/>
      <w:divBdr>
        <w:top w:val="none" w:sz="0" w:space="0" w:color="auto"/>
        <w:left w:val="none" w:sz="0" w:space="0" w:color="auto"/>
        <w:bottom w:val="none" w:sz="0" w:space="0" w:color="auto"/>
        <w:right w:val="none" w:sz="0" w:space="0" w:color="auto"/>
      </w:divBdr>
    </w:div>
    <w:div w:id="849759406">
      <w:bodyDiv w:val="1"/>
      <w:marLeft w:val="0"/>
      <w:marRight w:val="0"/>
      <w:marTop w:val="0"/>
      <w:marBottom w:val="0"/>
      <w:divBdr>
        <w:top w:val="none" w:sz="0" w:space="0" w:color="auto"/>
        <w:left w:val="none" w:sz="0" w:space="0" w:color="auto"/>
        <w:bottom w:val="none" w:sz="0" w:space="0" w:color="auto"/>
        <w:right w:val="none" w:sz="0" w:space="0" w:color="auto"/>
      </w:divBdr>
    </w:div>
    <w:div w:id="860433907">
      <w:bodyDiv w:val="1"/>
      <w:marLeft w:val="0"/>
      <w:marRight w:val="0"/>
      <w:marTop w:val="0"/>
      <w:marBottom w:val="0"/>
      <w:divBdr>
        <w:top w:val="none" w:sz="0" w:space="0" w:color="auto"/>
        <w:left w:val="none" w:sz="0" w:space="0" w:color="auto"/>
        <w:bottom w:val="none" w:sz="0" w:space="0" w:color="auto"/>
        <w:right w:val="none" w:sz="0" w:space="0" w:color="auto"/>
      </w:divBdr>
    </w:div>
    <w:div w:id="891040830">
      <w:bodyDiv w:val="1"/>
      <w:marLeft w:val="0"/>
      <w:marRight w:val="0"/>
      <w:marTop w:val="0"/>
      <w:marBottom w:val="0"/>
      <w:divBdr>
        <w:top w:val="none" w:sz="0" w:space="0" w:color="auto"/>
        <w:left w:val="none" w:sz="0" w:space="0" w:color="auto"/>
        <w:bottom w:val="none" w:sz="0" w:space="0" w:color="auto"/>
        <w:right w:val="none" w:sz="0" w:space="0" w:color="auto"/>
      </w:divBdr>
    </w:div>
    <w:div w:id="1213270974">
      <w:bodyDiv w:val="1"/>
      <w:marLeft w:val="0"/>
      <w:marRight w:val="0"/>
      <w:marTop w:val="0"/>
      <w:marBottom w:val="0"/>
      <w:divBdr>
        <w:top w:val="none" w:sz="0" w:space="0" w:color="auto"/>
        <w:left w:val="none" w:sz="0" w:space="0" w:color="auto"/>
        <w:bottom w:val="none" w:sz="0" w:space="0" w:color="auto"/>
        <w:right w:val="none" w:sz="0" w:space="0" w:color="auto"/>
      </w:divBdr>
    </w:div>
    <w:div w:id="1323196801">
      <w:bodyDiv w:val="1"/>
      <w:marLeft w:val="0"/>
      <w:marRight w:val="0"/>
      <w:marTop w:val="0"/>
      <w:marBottom w:val="0"/>
      <w:divBdr>
        <w:top w:val="none" w:sz="0" w:space="0" w:color="auto"/>
        <w:left w:val="none" w:sz="0" w:space="0" w:color="auto"/>
        <w:bottom w:val="none" w:sz="0" w:space="0" w:color="auto"/>
        <w:right w:val="none" w:sz="0" w:space="0" w:color="auto"/>
      </w:divBdr>
    </w:div>
    <w:div w:id="1364671378">
      <w:bodyDiv w:val="1"/>
      <w:marLeft w:val="0"/>
      <w:marRight w:val="0"/>
      <w:marTop w:val="0"/>
      <w:marBottom w:val="0"/>
      <w:divBdr>
        <w:top w:val="none" w:sz="0" w:space="0" w:color="auto"/>
        <w:left w:val="none" w:sz="0" w:space="0" w:color="auto"/>
        <w:bottom w:val="none" w:sz="0" w:space="0" w:color="auto"/>
        <w:right w:val="none" w:sz="0" w:space="0" w:color="auto"/>
      </w:divBdr>
    </w:div>
    <w:div w:id="1640068074">
      <w:bodyDiv w:val="1"/>
      <w:marLeft w:val="0"/>
      <w:marRight w:val="0"/>
      <w:marTop w:val="0"/>
      <w:marBottom w:val="0"/>
      <w:divBdr>
        <w:top w:val="none" w:sz="0" w:space="0" w:color="auto"/>
        <w:left w:val="none" w:sz="0" w:space="0" w:color="auto"/>
        <w:bottom w:val="none" w:sz="0" w:space="0" w:color="auto"/>
        <w:right w:val="none" w:sz="0" w:space="0" w:color="auto"/>
      </w:divBdr>
    </w:div>
    <w:div w:id="1681664932">
      <w:bodyDiv w:val="1"/>
      <w:marLeft w:val="0"/>
      <w:marRight w:val="0"/>
      <w:marTop w:val="0"/>
      <w:marBottom w:val="0"/>
      <w:divBdr>
        <w:top w:val="none" w:sz="0" w:space="0" w:color="auto"/>
        <w:left w:val="none" w:sz="0" w:space="0" w:color="auto"/>
        <w:bottom w:val="none" w:sz="0" w:space="0" w:color="auto"/>
        <w:right w:val="none" w:sz="0" w:space="0" w:color="auto"/>
      </w:divBdr>
    </w:div>
    <w:div w:id="1709447190">
      <w:bodyDiv w:val="1"/>
      <w:marLeft w:val="0"/>
      <w:marRight w:val="0"/>
      <w:marTop w:val="0"/>
      <w:marBottom w:val="0"/>
      <w:divBdr>
        <w:top w:val="none" w:sz="0" w:space="0" w:color="auto"/>
        <w:left w:val="none" w:sz="0" w:space="0" w:color="auto"/>
        <w:bottom w:val="none" w:sz="0" w:space="0" w:color="auto"/>
        <w:right w:val="none" w:sz="0" w:space="0" w:color="auto"/>
      </w:divBdr>
    </w:div>
    <w:div w:id="1796217566">
      <w:bodyDiv w:val="1"/>
      <w:marLeft w:val="0"/>
      <w:marRight w:val="0"/>
      <w:marTop w:val="0"/>
      <w:marBottom w:val="0"/>
      <w:divBdr>
        <w:top w:val="none" w:sz="0" w:space="0" w:color="auto"/>
        <w:left w:val="none" w:sz="0" w:space="0" w:color="auto"/>
        <w:bottom w:val="none" w:sz="0" w:space="0" w:color="auto"/>
        <w:right w:val="none" w:sz="0" w:space="0" w:color="auto"/>
      </w:divBdr>
    </w:div>
    <w:div w:id="1796486953">
      <w:bodyDiv w:val="1"/>
      <w:marLeft w:val="0"/>
      <w:marRight w:val="0"/>
      <w:marTop w:val="0"/>
      <w:marBottom w:val="0"/>
      <w:divBdr>
        <w:top w:val="none" w:sz="0" w:space="0" w:color="auto"/>
        <w:left w:val="none" w:sz="0" w:space="0" w:color="auto"/>
        <w:bottom w:val="none" w:sz="0" w:space="0" w:color="auto"/>
        <w:right w:val="none" w:sz="0" w:space="0" w:color="auto"/>
      </w:divBdr>
    </w:div>
    <w:div w:id="1847793373">
      <w:bodyDiv w:val="1"/>
      <w:marLeft w:val="0"/>
      <w:marRight w:val="0"/>
      <w:marTop w:val="0"/>
      <w:marBottom w:val="0"/>
      <w:divBdr>
        <w:top w:val="none" w:sz="0" w:space="0" w:color="auto"/>
        <w:left w:val="none" w:sz="0" w:space="0" w:color="auto"/>
        <w:bottom w:val="none" w:sz="0" w:space="0" w:color="auto"/>
        <w:right w:val="none" w:sz="0" w:space="0" w:color="auto"/>
      </w:divBdr>
    </w:div>
    <w:div w:id="1935547932">
      <w:bodyDiv w:val="1"/>
      <w:marLeft w:val="0"/>
      <w:marRight w:val="0"/>
      <w:marTop w:val="0"/>
      <w:marBottom w:val="0"/>
      <w:divBdr>
        <w:top w:val="none" w:sz="0" w:space="0" w:color="auto"/>
        <w:left w:val="none" w:sz="0" w:space="0" w:color="auto"/>
        <w:bottom w:val="none" w:sz="0" w:space="0" w:color="auto"/>
        <w:right w:val="none" w:sz="0" w:space="0" w:color="auto"/>
      </w:divBdr>
    </w:div>
    <w:div w:id="1998455493">
      <w:bodyDiv w:val="1"/>
      <w:marLeft w:val="0"/>
      <w:marRight w:val="0"/>
      <w:marTop w:val="0"/>
      <w:marBottom w:val="0"/>
      <w:divBdr>
        <w:top w:val="none" w:sz="0" w:space="0" w:color="auto"/>
        <w:left w:val="none" w:sz="0" w:space="0" w:color="auto"/>
        <w:bottom w:val="none" w:sz="0" w:space="0" w:color="auto"/>
        <w:right w:val="none" w:sz="0" w:space="0" w:color="auto"/>
      </w:divBdr>
    </w:div>
    <w:div w:id="2023780074">
      <w:bodyDiv w:val="1"/>
      <w:marLeft w:val="0"/>
      <w:marRight w:val="0"/>
      <w:marTop w:val="0"/>
      <w:marBottom w:val="0"/>
      <w:divBdr>
        <w:top w:val="none" w:sz="0" w:space="0" w:color="auto"/>
        <w:left w:val="none" w:sz="0" w:space="0" w:color="auto"/>
        <w:bottom w:val="none" w:sz="0" w:space="0" w:color="auto"/>
        <w:right w:val="none" w:sz="0" w:space="0" w:color="auto"/>
      </w:divBdr>
    </w:div>
    <w:div w:id="209415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C6142-A079-40D7-881C-705A3BB315D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B96958BC-AA71-440D-A683-95CA30853116}">
  <ds:schemaRefs>
    <ds:schemaRef ds:uri="http://schemas.microsoft.com/sharepoint/v3/contenttype/forms"/>
  </ds:schemaRefs>
</ds:datastoreItem>
</file>

<file path=customXml/itemProps3.xml><?xml version="1.0" encoding="utf-8"?>
<ds:datastoreItem xmlns:ds="http://schemas.openxmlformats.org/officeDocument/2006/customXml" ds:itemID="{3ABDD626-01F2-4F6F-B195-345300134C0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Amos - SOM</dc:creator>
  <cp:keywords/>
  <dc:description/>
  <cp:lastModifiedBy>Markus Ühtigi - JUSTDIGI</cp:lastModifiedBy>
  <cp:revision>121</cp:revision>
  <dcterms:created xsi:type="dcterms:W3CDTF">2025-09-19T06:41:00Z</dcterms:created>
  <dcterms:modified xsi:type="dcterms:W3CDTF">2025-10-13T09:33:00Z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2025-04-09T08:24:59Z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ada41c0b-1d7d-4295-8e5a-b1a32451d176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